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6679D6" w14:textId="3D044B86" w:rsidR="007D7EC8" w:rsidRPr="00BB0902" w:rsidRDefault="00A16EF2" w:rsidP="63DD71E0">
      <w:pPr>
        <w:rPr>
          <w:rFonts w:eastAsiaTheme="majorEastAsia" w:cstheme="majorBidi"/>
          <w:b/>
          <w:bCs/>
          <w:color w:val="4B6375"/>
          <w:sz w:val="32"/>
          <w:szCs w:val="32"/>
        </w:rPr>
      </w:pPr>
      <w:r w:rsidRPr="63DD71E0">
        <w:rPr>
          <w:rFonts w:eastAsiaTheme="majorEastAsia" w:cstheme="majorBidi"/>
          <w:b/>
          <w:bCs/>
          <w:color w:val="4B6375"/>
          <w:sz w:val="32"/>
          <w:szCs w:val="32"/>
        </w:rPr>
        <w:t>202</w:t>
      </w:r>
      <w:r w:rsidR="626AB04D" w:rsidRPr="63DD71E0">
        <w:rPr>
          <w:rFonts w:eastAsiaTheme="majorEastAsia" w:cstheme="majorBidi"/>
          <w:b/>
          <w:bCs/>
          <w:color w:val="4B6375"/>
          <w:sz w:val="32"/>
          <w:szCs w:val="32"/>
        </w:rPr>
        <w:t>4</w:t>
      </w:r>
      <w:r w:rsidRPr="63DD71E0">
        <w:rPr>
          <w:rFonts w:eastAsiaTheme="majorEastAsia" w:cstheme="majorBidi"/>
          <w:b/>
          <w:bCs/>
          <w:color w:val="4B6375"/>
          <w:sz w:val="32"/>
          <w:szCs w:val="32"/>
        </w:rPr>
        <w:t xml:space="preserve"> </w:t>
      </w:r>
      <w:r w:rsidR="007D7EC8" w:rsidRPr="63DD71E0">
        <w:rPr>
          <w:rFonts w:eastAsiaTheme="majorEastAsia" w:cstheme="majorBidi"/>
          <w:b/>
          <w:bCs/>
          <w:color w:val="4B6375"/>
          <w:sz w:val="32"/>
          <w:szCs w:val="32"/>
        </w:rPr>
        <w:t>Social Media Assets</w:t>
      </w:r>
    </w:p>
    <w:p w14:paraId="5658D951" w14:textId="735F026B" w:rsidR="00E45B6B" w:rsidRDefault="00FE21F6" w:rsidP="00E45B6B">
      <w:r>
        <w:br/>
      </w:r>
      <w:r w:rsidR="00E45B6B">
        <w:t>National Adoption Day is a collective, grassroots effort to raise awareness of the more than 1</w:t>
      </w:r>
      <w:r w:rsidR="05558AA2">
        <w:t>08</w:t>
      </w:r>
      <w:r w:rsidR="00E45B6B">
        <w:t xml:space="preserve">,000 children waiting to be adopted from foster care in the United States. </w:t>
      </w:r>
    </w:p>
    <w:p w14:paraId="285ED47B" w14:textId="3C59ED89" w:rsidR="005C0374" w:rsidRDefault="008502BE" w:rsidP="005C0374">
      <w:r>
        <w:t xml:space="preserve">A coalition of national partners </w:t>
      </w:r>
      <w:r>
        <w:rPr>
          <w:rFonts w:cs="Arial"/>
        </w:rPr>
        <w:t>—</w:t>
      </w:r>
      <w:r>
        <w:t xml:space="preserve"> including</w:t>
      </w:r>
      <w:r w:rsidR="54E24222">
        <w:t xml:space="preserve"> the Dave Thomas Foundation for Adoption</w:t>
      </w:r>
      <w:r>
        <w:t xml:space="preserve">, </w:t>
      </w:r>
      <w:r w:rsidR="54E24222">
        <w:t>Congressional Coalition on Adoption Institute, Alliance for Children's Rights and Children's Action Network</w:t>
      </w:r>
      <w:r>
        <w:t xml:space="preserve"> </w:t>
      </w:r>
      <w:r>
        <w:rPr>
          <w:rFonts w:cs="Arial"/>
        </w:rPr>
        <w:t>—</w:t>
      </w:r>
      <w:r>
        <w:t xml:space="preserve"> founded National Adoption Day.</w:t>
      </w:r>
      <w:r w:rsidR="54E24222">
        <w:t xml:space="preserve"> </w:t>
      </w:r>
    </w:p>
    <w:p w14:paraId="590A28EE" w14:textId="77777777" w:rsidR="005C0374" w:rsidRDefault="005C0374" w:rsidP="005C0374"/>
    <w:p w14:paraId="75D11FC7" w14:textId="77777777" w:rsidR="005C0374" w:rsidRDefault="005C0374" w:rsidP="005C0374">
      <w:r>
        <w:t>During this annual event, courts and organizations in more than 400 communities across the country have opened their doors on or around the Saturday before Thanksgiving to finalize and celebrate adoptions from foster care.</w:t>
      </w:r>
    </w:p>
    <w:p w14:paraId="72BD1604" w14:textId="77777777" w:rsidR="005C0374" w:rsidRDefault="005C0374" w:rsidP="005C0374"/>
    <w:p w14:paraId="5B029A0D" w14:textId="5D147424" w:rsidR="005C0374" w:rsidRDefault="002E215A" w:rsidP="005C0374">
      <w:r>
        <w:t>Whether you are hosting a National Adoption Day event or simply want to help</w:t>
      </w:r>
      <w:r w:rsidR="005C0374">
        <w:t xml:space="preserve"> spread the word about foster care adoption on social media</w:t>
      </w:r>
      <w:r>
        <w:t>, b</w:t>
      </w:r>
      <w:r w:rsidR="005C0374">
        <w:t>elow is a list of popular hashtags, visual assets and draft copy to support your outreach. We also encourage you to follow</w:t>
      </w:r>
      <w:r>
        <w:t xml:space="preserve"> and share </w:t>
      </w:r>
      <w:r w:rsidR="005C0374">
        <w:t>the Foundation</w:t>
      </w:r>
      <w:r>
        <w:t>’s content</w:t>
      </w:r>
      <w:r w:rsidR="005C0374">
        <w:t xml:space="preserve"> on Facebook, Instagram, </w:t>
      </w:r>
      <w:r w:rsidR="05039153">
        <w:t xml:space="preserve">X </w:t>
      </w:r>
      <w:r w:rsidR="005C0374">
        <w:t>and LinkedI</w:t>
      </w:r>
      <w:r>
        <w:t>n</w:t>
      </w:r>
      <w:r w:rsidR="005C0374">
        <w:t xml:space="preserve">. </w:t>
      </w:r>
    </w:p>
    <w:p w14:paraId="62A94073" w14:textId="0DDCD5A5" w:rsidR="007D7EC8" w:rsidRDefault="007D7EC8"/>
    <w:p w14:paraId="490213A0" w14:textId="77777777" w:rsidR="006D7BEF" w:rsidRPr="000E62A3" w:rsidRDefault="006D7BEF" w:rsidP="006D7BEF">
      <w:pPr>
        <w:rPr>
          <w:b/>
          <w:bCs/>
          <w:color w:val="002060"/>
        </w:rPr>
      </w:pPr>
      <w:r w:rsidRPr="000E62A3">
        <w:rPr>
          <w:b/>
          <w:bCs/>
          <w:color w:val="002060"/>
        </w:rPr>
        <w:t>HASHTAGS</w:t>
      </w:r>
    </w:p>
    <w:p w14:paraId="79B4C144" w14:textId="77777777" w:rsidR="006D7BEF" w:rsidRDefault="006D7BEF" w:rsidP="006D7BEF">
      <w:pPr>
        <w:pStyle w:val="ListParagraph"/>
        <w:numPr>
          <w:ilvl w:val="0"/>
          <w:numId w:val="2"/>
        </w:numPr>
      </w:pPr>
      <w:r>
        <w:t>#NationalAdoptionDay</w:t>
      </w:r>
    </w:p>
    <w:p w14:paraId="72CB826C" w14:textId="77777777" w:rsidR="006D7BEF" w:rsidRDefault="006D7BEF" w:rsidP="006D7BEF">
      <w:pPr>
        <w:pStyle w:val="ListParagraph"/>
        <w:numPr>
          <w:ilvl w:val="0"/>
          <w:numId w:val="2"/>
        </w:numPr>
      </w:pPr>
      <w:r>
        <w:t>#NationalAdoptionMonth</w:t>
      </w:r>
    </w:p>
    <w:p w14:paraId="4C9528F7" w14:textId="77777777" w:rsidR="006D7BEF" w:rsidRDefault="006D7BEF" w:rsidP="006D7BEF">
      <w:pPr>
        <w:pStyle w:val="ListParagraph"/>
        <w:numPr>
          <w:ilvl w:val="0"/>
          <w:numId w:val="2"/>
        </w:numPr>
      </w:pPr>
      <w:r>
        <w:t>#AdoptionStory</w:t>
      </w:r>
    </w:p>
    <w:p w14:paraId="422342D8" w14:textId="77777777" w:rsidR="006D7BEF" w:rsidRDefault="006D7BEF" w:rsidP="006D7BEF">
      <w:pPr>
        <w:pStyle w:val="ListParagraph"/>
        <w:numPr>
          <w:ilvl w:val="0"/>
          <w:numId w:val="2"/>
        </w:numPr>
      </w:pPr>
      <w:r>
        <w:t>#FosterCareAdoption</w:t>
      </w:r>
    </w:p>
    <w:p w14:paraId="128F4497" w14:textId="2A455D91" w:rsidR="006D7BEF" w:rsidRDefault="006D7BEF" w:rsidP="006D7BEF">
      <w:pPr>
        <w:pStyle w:val="ListParagraph"/>
        <w:numPr>
          <w:ilvl w:val="0"/>
          <w:numId w:val="2"/>
        </w:numPr>
      </w:pPr>
      <w:r>
        <w:t xml:space="preserve">#FosterCare </w:t>
      </w:r>
    </w:p>
    <w:p w14:paraId="1D471BF7" w14:textId="77777777" w:rsidR="006D7BEF" w:rsidRDefault="006D7BEF" w:rsidP="006D7BEF"/>
    <w:p w14:paraId="4C0894AB" w14:textId="77777777" w:rsidR="006D7BEF" w:rsidRPr="000E62A3" w:rsidRDefault="006D7BEF" w:rsidP="006D7BEF">
      <w:pPr>
        <w:rPr>
          <w:b/>
          <w:bCs/>
          <w:color w:val="002060"/>
        </w:rPr>
      </w:pPr>
      <w:r w:rsidRPr="000E62A3">
        <w:rPr>
          <w:b/>
          <w:bCs/>
          <w:color w:val="002060"/>
        </w:rPr>
        <w:t>VISUALS</w:t>
      </w:r>
    </w:p>
    <w:p w14:paraId="6BFCC426" w14:textId="2C4016A2" w:rsidR="005C0374" w:rsidRDefault="006D7BEF" w:rsidP="006D7BEF">
      <w:r w:rsidRPr="0070197E">
        <w:t xml:space="preserve">A </w:t>
      </w:r>
      <w:ins w:id="0" w:author="Laura Carpenter" w:date="2024-09-05T10:03:00Z" w16du:dateUtc="2024-09-05T14:03:00Z">
        <w:r w:rsidR="00B66C5D">
          <w:fldChar w:fldCharType="begin"/>
        </w:r>
        <w:r w:rsidR="00B66C5D">
          <w:instrText>HYPERLINK "https://app.box.com/s/tkap1slgmgymjrxf99nx904vr81dxkjj"</w:instrText>
        </w:r>
        <w:r w:rsidR="00B66C5D">
          <w:fldChar w:fldCharType="separate"/>
        </w:r>
        <w:r w:rsidRPr="00B66C5D">
          <w:rPr>
            <w:rStyle w:val="Hyperlink"/>
          </w:rPr>
          <w:t>library of visual assets</w:t>
        </w:r>
        <w:r w:rsidR="00B66C5D">
          <w:fldChar w:fldCharType="end"/>
        </w:r>
      </w:ins>
      <w:r w:rsidRPr="0070197E">
        <w:t xml:space="preserve"> is available</w:t>
      </w:r>
      <w:r w:rsidR="00D06E9D">
        <w:t xml:space="preserve"> </w:t>
      </w:r>
      <w:r>
        <w:t>to accompany your National Adoption Day messages on social media. You are also welcome to use visuals created by your organization.</w:t>
      </w:r>
    </w:p>
    <w:p w14:paraId="563ADB42" w14:textId="2AFA60E6" w:rsidR="00570B2B" w:rsidRDefault="00570B2B" w:rsidP="006D7BEF"/>
    <w:p w14:paraId="336DD690" w14:textId="34C743E3" w:rsidR="00930420" w:rsidRPr="000E62A3" w:rsidRDefault="00FE21F6" w:rsidP="00FE21F6">
      <w:pPr>
        <w:pStyle w:val="NoSpacing"/>
        <w:rPr>
          <w:rFonts w:ascii="Times New Roman" w:hAnsi="Times New Roman" w:cs="Times New Roman"/>
          <w:b/>
          <w:bCs/>
          <w:color w:val="002060"/>
        </w:rPr>
      </w:pPr>
      <w:r w:rsidRPr="000E62A3">
        <w:rPr>
          <w:b/>
          <w:bCs/>
          <w:color w:val="002060"/>
        </w:rPr>
        <w:t>SOCIAL MEDIA COPY</w:t>
      </w:r>
    </w:p>
    <w:p w14:paraId="0B85172B" w14:textId="3F4260D5" w:rsidR="002C5896" w:rsidRPr="00CC1DE6" w:rsidRDefault="00D31C75" w:rsidP="00FE21F6">
      <w:pPr>
        <w:pStyle w:val="NoSpacing"/>
        <w:rPr>
          <w:rFonts w:cs="Arial"/>
        </w:rPr>
      </w:pPr>
      <w:r w:rsidRPr="61A343BA">
        <w:rPr>
          <w:rFonts w:cs="Arial"/>
        </w:rPr>
        <w:t>Use</w:t>
      </w:r>
      <w:r w:rsidR="000E4C06" w:rsidRPr="61A343BA">
        <w:rPr>
          <w:rFonts w:cs="Arial"/>
        </w:rPr>
        <w:t xml:space="preserve"> this sample copy </w:t>
      </w:r>
      <w:r w:rsidRPr="61A343BA">
        <w:rPr>
          <w:rFonts w:cs="Arial"/>
        </w:rPr>
        <w:t xml:space="preserve">to help raise awareness of National Adoption Day or </w:t>
      </w:r>
      <w:r w:rsidR="004B2A56" w:rsidRPr="61A343BA">
        <w:rPr>
          <w:rFonts w:cs="Arial"/>
        </w:rPr>
        <w:t xml:space="preserve">promote an event in your community. If you share </w:t>
      </w:r>
      <w:r w:rsidR="002C7D45" w:rsidRPr="61A343BA">
        <w:rPr>
          <w:rFonts w:cs="Arial"/>
        </w:rPr>
        <w:t xml:space="preserve">a message after November </w:t>
      </w:r>
      <w:r w:rsidR="2FC6A523" w:rsidRPr="61A343BA">
        <w:rPr>
          <w:rFonts w:cs="Arial"/>
        </w:rPr>
        <w:t>23</w:t>
      </w:r>
      <w:r w:rsidR="002C7D45" w:rsidRPr="61A343BA">
        <w:rPr>
          <w:rFonts w:cs="Arial"/>
        </w:rPr>
        <w:t xml:space="preserve">, </w:t>
      </w:r>
      <w:r w:rsidR="006B0642" w:rsidRPr="61A343BA">
        <w:rPr>
          <w:rFonts w:cs="Arial"/>
        </w:rPr>
        <w:t>make sure to refer to National Adoption Day in the past tense</w:t>
      </w:r>
      <w:r w:rsidR="00C035F8" w:rsidRPr="61A343BA">
        <w:rPr>
          <w:rFonts w:cs="Arial"/>
        </w:rPr>
        <w:t xml:space="preserve"> (e.g., “During National Adoption Day on November </w:t>
      </w:r>
      <w:r w:rsidR="301F4857" w:rsidRPr="61A343BA">
        <w:rPr>
          <w:rFonts w:cs="Arial"/>
        </w:rPr>
        <w:t>23</w:t>
      </w:r>
      <w:r w:rsidR="00C035F8" w:rsidRPr="61A343BA">
        <w:rPr>
          <w:rFonts w:cs="Arial"/>
        </w:rPr>
        <w:t xml:space="preserve"> …”)</w:t>
      </w:r>
    </w:p>
    <w:p w14:paraId="13E1049E" w14:textId="77777777" w:rsidR="00CC1DE6" w:rsidRDefault="00CC1DE6" w:rsidP="00FE21F6">
      <w:pPr>
        <w:pStyle w:val="NoSpacing"/>
        <w:rPr>
          <w:rFonts w:cs="Arial"/>
          <w:b/>
          <w:bCs/>
        </w:rPr>
      </w:pPr>
    </w:p>
    <w:p w14:paraId="3FD28F77" w14:textId="3D237234" w:rsidR="00FE21F6" w:rsidRPr="00285904" w:rsidRDefault="00FE21F6" w:rsidP="00FE21F6">
      <w:pPr>
        <w:pStyle w:val="NoSpacing"/>
        <w:rPr>
          <w:rStyle w:val="normaltextrun"/>
          <w:rFonts w:cs="Arial"/>
        </w:rPr>
      </w:pPr>
      <w:r w:rsidRPr="00285904">
        <w:rPr>
          <w:rFonts w:cs="Arial"/>
          <w:b/>
          <w:bCs/>
        </w:rPr>
        <w:t>Facebook and LinkedIn</w:t>
      </w:r>
    </w:p>
    <w:tbl>
      <w:tblPr>
        <w:tblStyle w:val="TableGrid"/>
        <w:tblW w:w="0" w:type="auto"/>
        <w:tblInd w:w="0" w:type="dxa"/>
        <w:tblLook w:val="04A0" w:firstRow="1" w:lastRow="0" w:firstColumn="1" w:lastColumn="0" w:noHBand="0" w:noVBand="1"/>
      </w:tblPr>
      <w:tblGrid>
        <w:gridCol w:w="2515"/>
        <w:gridCol w:w="6835"/>
      </w:tblGrid>
      <w:tr w:rsidR="00FE21F6" w14:paraId="75E35A7A" w14:textId="77777777" w:rsidTr="3096C434">
        <w:trPr>
          <w:trHeight w:val="1529"/>
        </w:trPr>
        <w:tc>
          <w:tcPr>
            <w:tcW w:w="2515" w:type="dxa"/>
            <w:tcBorders>
              <w:top w:val="single" w:sz="4" w:space="0" w:color="auto"/>
              <w:left w:val="single" w:sz="4" w:space="0" w:color="auto"/>
              <w:bottom w:val="single" w:sz="4" w:space="0" w:color="auto"/>
              <w:right w:val="single" w:sz="4" w:space="0" w:color="auto"/>
            </w:tcBorders>
            <w:vAlign w:val="center"/>
            <w:hideMark/>
          </w:tcPr>
          <w:p w14:paraId="640000FF" w14:textId="275D9E59" w:rsidR="00FE21F6" w:rsidRPr="00D87E66" w:rsidRDefault="00FE21F6">
            <w:pPr>
              <w:pStyle w:val="paragraph"/>
              <w:spacing w:before="0" w:beforeAutospacing="0" w:after="0" w:afterAutospacing="0"/>
              <w:textAlignment w:val="baseline"/>
              <w:rPr>
                <w:rStyle w:val="normaltextrun"/>
                <w:rFonts w:ascii="Arial" w:eastAsiaTheme="majorEastAsia" w:hAnsi="Arial" w:cs="Arial"/>
              </w:rPr>
            </w:pPr>
            <w:r w:rsidRPr="00D87E66">
              <w:rPr>
                <w:rStyle w:val="normaltextrun"/>
                <w:rFonts w:ascii="Arial" w:eastAsiaTheme="majorEastAsia" w:hAnsi="Arial" w:cs="Arial"/>
              </w:rPr>
              <w:t>Option 1</w:t>
            </w:r>
            <w:r w:rsidR="001C0BA4" w:rsidRPr="00D87E66">
              <w:rPr>
                <w:rStyle w:val="normaltextrun"/>
                <w:rFonts w:ascii="Arial" w:eastAsiaTheme="majorEastAsia" w:hAnsi="Arial" w:cs="Arial"/>
              </w:rPr>
              <w:t xml:space="preserve"> (Awareness)</w:t>
            </w:r>
          </w:p>
          <w:p w14:paraId="0BD6A7EB" w14:textId="67F5A705" w:rsidR="00DF1E73" w:rsidRPr="00FE21F6" w:rsidRDefault="00DF1E73">
            <w:pPr>
              <w:pStyle w:val="paragraph"/>
              <w:spacing w:before="0" w:beforeAutospacing="0" w:after="0" w:afterAutospacing="0"/>
              <w:textAlignment w:val="baseline"/>
              <w:rPr>
                <w:rStyle w:val="normaltextrun"/>
                <w:rFonts w:ascii="Arial" w:eastAsiaTheme="majorEastAsia" w:hAnsi="Arial" w:cs="Arial"/>
              </w:rPr>
            </w:pPr>
          </w:p>
        </w:tc>
        <w:tc>
          <w:tcPr>
            <w:tcW w:w="6835" w:type="dxa"/>
            <w:tcBorders>
              <w:top w:val="single" w:sz="4" w:space="0" w:color="auto"/>
              <w:left w:val="single" w:sz="4" w:space="0" w:color="auto"/>
              <w:bottom w:val="single" w:sz="4" w:space="0" w:color="auto"/>
              <w:right w:val="single" w:sz="4" w:space="0" w:color="auto"/>
            </w:tcBorders>
            <w:vAlign w:val="center"/>
            <w:hideMark/>
          </w:tcPr>
          <w:p w14:paraId="44F49420" w14:textId="4D6C710C" w:rsidR="00FE21F6" w:rsidRPr="00FE21F6" w:rsidRDefault="00FE21F6" w:rsidP="61A343BA">
            <w:pPr>
              <w:pStyle w:val="paragraph"/>
              <w:spacing w:before="0" w:beforeAutospacing="0" w:after="0" w:afterAutospacing="0"/>
              <w:textAlignment w:val="baseline"/>
              <w:rPr>
                <w:rStyle w:val="normaltextrun"/>
                <w:rFonts w:ascii="Arial" w:eastAsiaTheme="majorEastAsia" w:hAnsi="Arial" w:cs="Arial"/>
              </w:rPr>
            </w:pPr>
            <w:r w:rsidRPr="61A343BA">
              <w:rPr>
                <w:rStyle w:val="normaltextrun"/>
                <w:rFonts w:ascii="Arial" w:eastAsiaTheme="majorEastAsia" w:hAnsi="Arial" w:cs="Arial"/>
              </w:rPr>
              <w:t xml:space="preserve">Right now, more than </w:t>
            </w:r>
            <w:r w:rsidR="00C506F2" w:rsidRPr="61A343BA">
              <w:rPr>
                <w:rStyle w:val="normaltextrun"/>
                <w:rFonts w:ascii="Arial" w:eastAsiaTheme="majorEastAsia" w:hAnsi="Arial" w:cs="Arial"/>
              </w:rPr>
              <w:t>1</w:t>
            </w:r>
            <w:r w:rsidR="0EC7AFA5" w:rsidRPr="61A343BA">
              <w:rPr>
                <w:rStyle w:val="normaltextrun"/>
                <w:rFonts w:ascii="Arial" w:eastAsiaTheme="majorEastAsia" w:hAnsi="Arial" w:cs="Arial"/>
              </w:rPr>
              <w:t>08</w:t>
            </w:r>
            <w:r w:rsidRPr="61A343BA">
              <w:rPr>
                <w:rStyle w:val="normaltextrun"/>
                <w:rFonts w:ascii="Arial" w:eastAsiaTheme="majorEastAsia" w:hAnsi="Arial" w:cs="Arial"/>
              </w:rPr>
              <w:t>,000 children in #FosterCare</w:t>
            </w:r>
            <w:r w:rsidR="00E14F81" w:rsidRPr="61A343BA">
              <w:rPr>
                <w:rStyle w:val="normaltextrun"/>
                <w:rFonts w:ascii="Arial" w:eastAsiaTheme="majorEastAsia" w:hAnsi="Arial" w:cs="Arial"/>
              </w:rPr>
              <w:t xml:space="preserve"> in the U.S.</w:t>
            </w:r>
            <w:r w:rsidRPr="61A343BA">
              <w:rPr>
                <w:rStyle w:val="normaltextrun"/>
                <w:rFonts w:ascii="Arial" w:eastAsiaTheme="majorEastAsia" w:hAnsi="Arial" w:cs="Arial"/>
              </w:rPr>
              <w:t xml:space="preserve"> are waiting for a permanent, loving family. </w:t>
            </w:r>
            <w:r w:rsidR="000E62A3" w:rsidRPr="61A343BA">
              <w:rPr>
                <w:rStyle w:val="normaltextrun"/>
                <w:rFonts w:ascii="Arial" w:eastAsiaTheme="majorEastAsia" w:hAnsi="Arial" w:cs="Arial"/>
              </w:rPr>
              <w:t xml:space="preserve">Join </w:t>
            </w:r>
            <w:r w:rsidRPr="61A343BA">
              <w:rPr>
                <w:rStyle w:val="normaltextrun"/>
                <w:rFonts w:ascii="Arial" w:eastAsiaTheme="majorEastAsia" w:hAnsi="Arial" w:cs="Arial"/>
              </w:rPr>
              <w:t>(</w:t>
            </w:r>
            <w:r w:rsidRPr="61A343BA">
              <w:rPr>
                <w:rStyle w:val="normaltextrun"/>
                <w:rFonts w:ascii="Arial" w:eastAsiaTheme="majorEastAsia" w:hAnsi="Arial" w:cs="Arial"/>
                <w:highlight w:val="yellow"/>
              </w:rPr>
              <w:t>INSERT ORGANIZATION NAME</w:t>
            </w:r>
            <w:r w:rsidRPr="61A343BA">
              <w:rPr>
                <w:rStyle w:val="normaltextrun"/>
                <w:rFonts w:ascii="Arial" w:eastAsiaTheme="majorEastAsia" w:hAnsi="Arial" w:cs="Arial"/>
              </w:rPr>
              <w:t xml:space="preserve">) </w:t>
            </w:r>
            <w:r w:rsidR="00370881" w:rsidRPr="61A343BA">
              <w:rPr>
                <w:rStyle w:val="normaltextrun"/>
                <w:rFonts w:ascii="Arial" w:eastAsiaTheme="majorEastAsia" w:hAnsi="Arial" w:cs="Arial"/>
              </w:rPr>
              <w:t>in</w:t>
            </w:r>
            <w:r w:rsidRPr="61A343BA">
              <w:rPr>
                <w:rStyle w:val="normaltextrun"/>
                <w:rFonts w:ascii="Arial" w:eastAsiaTheme="majorEastAsia" w:hAnsi="Arial" w:cs="Arial"/>
              </w:rPr>
              <w:t xml:space="preserve"> celebrating</w:t>
            </w:r>
            <w:r w:rsidR="75F6EA46" w:rsidRPr="61A343BA">
              <w:rPr>
                <w:rStyle w:val="normaltextrun"/>
                <w:rFonts w:ascii="Arial" w:eastAsiaTheme="majorEastAsia" w:hAnsi="Arial" w:cs="Arial"/>
              </w:rPr>
              <w:t xml:space="preserve"> the 25</w:t>
            </w:r>
            <w:r w:rsidR="75F6EA46" w:rsidRPr="61A343BA">
              <w:rPr>
                <w:rStyle w:val="normaltextrun"/>
                <w:rFonts w:ascii="Arial" w:eastAsiaTheme="majorEastAsia" w:hAnsi="Arial" w:cs="Arial"/>
                <w:vertAlign w:val="superscript"/>
              </w:rPr>
              <w:t>th</w:t>
            </w:r>
            <w:r w:rsidR="75F6EA46" w:rsidRPr="61A343BA">
              <w:rPr>
                <w:rStyle w:val="normaltextrun"/>
                <w:rFonts w:ascii="Arial" w:eastAsiaTheme="majorEastAsia" w:hAnsi="Arial" w:cs="Arial"/>
              </w:rPr>
              <w:t xml:space="preserve"> anniversary of</w:t>
            </w:r>
            <w:r w:rsidRPr="61A343BA">
              <w:rPr>
                <w:rStyle w:val="normaltextrun"/>
                <w:rFonts w:ascii="Arial" w:eastAsiaTheme="majorEastAsia" w:hAnsi="Arial" w:cs="Arial"/>
              </w:rPr>
              <w:t xml:space="preserve"> #NationalAdoptionDay</w:t>
            </w:r>
            <w:r w:rsidR="00370881" w:rsidRPr="61A343BA">
              <w:rPr>
                <w:rStyle w:val="normaltextrun"/>
                <w:rFonts w:ascii="Arial" w:eastAsiaTheme="majorEastAsia" w:hAnsi="Arial" w:cs="Arial"/>
              </w:rPr>
              <w:t xml:space="preserve"> on November </w:t>
            </w:r>
            <w:r w:rsidR="17F7CE61" w:rsidRPr="61A343BA">
              <w:rPr>
                <w:rStyle w:val="normaltextrun"/>
                <w:rFonts w:ascii="Arial" w:eastAsiaTheme="majorEastAsia" w:hAnsi="Arial" w:cs="Arial"/>
              </w:rPr>
              <w:t>23</w:t>
            </w:r>
            <w:r w:rsidRPr="61A343BA">
              <w:rPr>
                <w:rStyle w:val="normaltextrun"/>
                <w:rFonts w:ascii="Arial" w:eastAsiaTheme="majorEastAsia" w:hAnsi="Arial" w:cs="Arial"/>
              </w:rPr>
              <w:t xml:space="preserve"> to help raise awareness about the urgent need for #FosterCareAdoption. Learn more at nationaladoptionday.org</w:t>
            </w:r>
          </w:p>
        </w:tc>
      </w:tr>
      <w:tr w:rsidR="007E53D5" w14:paraId="5A4D0A52" w14:textId="77777777" w:rsidTr="3096C434">
        <w:trPr>
          <w:trHeight w:val="656"/>
        </w:trPr>
        <w:tc>
          <w:tcPr>
            <w:tcW w:w="2515" w:type="dxa"/>
            <w:tcBorders>
              <w:top w:val="single" w:sz="4" w:space="0" w:color="auto"/>
              <w:left w:val="single" w:sz="4" w:space="0" w:color="auto"/>
              <w:bottom w:val="single" w:sz="4" w:space="0" w:color="auto"/>
              <w:right w:val="single" w:sz="4" w:space="0" w:color="auto"/>
            </w:tcBorders>
            <w:vAlign w:val="center"/>
          </w:tcPr>
          <w:p w14:paraId="38E48181" w14:textId="4275F6B0" w:rsidR="007E53D5" w:rsidRPr="00D87E66" w:rsidRDefault="007E53D5">
            <w:pPr>
              <w:pStyle w:val="paragraph"/>
              <w:spacing w:before="0" w:beforeAutospacing="0" w:after="0" w:afterAutospacing="0"/>
              <w:textAlignment w:val="baseline"/>
              <w:rPr>
                <w:rStyle w:val="normaltextrun"/>
                <w:rFonts w:ascii="Arial" w:eastAsiaTheme="majorEastAsia" w:hAnsi="Arial" w:cs="Arial"/>
              </w:rPr>
            </w:pPr>
            <w:r>
              <w:rPr>
                <w:rStyle w:val="normaltextrun"/>
                <w:rFonts w:ascii="Arial" w:eastAsiaTheme="majorEastAsia" w:hAnsi="Arial" w:cs="Arial"/>
              </w:rPr>
              <w:t>Option 2 (Awareness)</w:t>
            </w:r>
          </w:p>
        </w:tc>
        <w:tc>
          <w:tcPr>
            <w:tcW w:w="6835" w:type="dxa"/>
            <w:tcBorders>
              <w:top w:val="single" w:sz="4" w:space="0" w:color="auto"/>
              <w:left w:val="single" w:sz="4" w:space="0" w:color="auto"/>
              <w:bottom w:val="single" w:sz="4" w:space="0" w:color="auto"/>
              <w:right w:val="single" w:sz="4" w:space="0" w:color="auto"/>
            </w:tcBorders>
            <w:vAlign w:val="center"/>
          </w:tcPr>
          <w:p w14:paraId="07BEF504" w14:textId="643AE61D" w:rsidR="00A017CB" w:rsidRPr="00A017CB" w:rsidRDefault="00A017CB" w:rsidP="3096C434">
            <w:pPr>
              <w:pStyle w:val="paragraph"/>
              <w:textAlignment w:val="baseline"/>
              <w:rPr>
                <w:rStyle w:val="normaltextrun"/>
                <w:rFonts w:ascii="Arial" w:eastAsiaTheme="majorEastAsia" w:hAnsi="Arial" w:cs="Arial"/>
              </w:rPr>
            </w:pPr>
            <w:r w:rsidRPr="3096C434">
              <w:rPr>
                <w:rStyle w:val="normaltextrun"/>
                <w:rFonts w:ascii="Arial" w:eastAsiaTheme="majorEastAsia" w:hAnsi="Arial" w:cs="Arial"/>
              </w:rPr>
              <w:t xml:space="preserve">Every year, nearly 20,000 youth age out of #FosterCare in the </w:t>
            </w:r>
            <w:r w:rsidR="008A6B36" w:rsidRPr="3096C434">
              <w:rPr>
                <w:rStyle w:val="normaltextrun"/>
                <w:rFonts w:ascii="Arial" w:eastAsiaTheme="majorEastAsia" w:hAnsi="Arial" w:cs="Arial"/>
              </w:rPr>
              <w:t>U.S.</w:t>
            </w:r>
            <w:r w:rsidRPr="3096C434">
              <w:rPr>
                <w:rStyle w:val="normaltextrun"/>
                <w:rFonts w:ascii="Arial" w:eastAsiaTheme="majorEastAsia" w:hAnsi="Arial" w:cs="Arial"/>
              </w:rPr>
              <w:t xml:space="preserve"> without a permanent family. David Ambroz, author of the memoir "A Place Called Home," was one of those young people. Thankfully, </w:t>
            </w:r>
            <w:r w:rsidRPr="3096C434">
              <w:rPr>
                <w:rStyle w:val="normaltextrun"/>
                <w:rFonts w:ascii="Arial" w:eastAsiaTheme="majorEastAsia" w:hAnsi="Arial" w:cs="Arial"/>
              </w:rPr>
              <w:lastRenderedPageBreak/>
              <w:t xml:space="preserve">his story has a positive outcome but far too many children are not so lucky. </w:t>
            </w:r>
          </w:p>
          <w:p w14:paraId="6C993684" w14:textId="552821DD" w:rsidR="007E53D5" w:rsidRDefault="00A017CB" w:rsidP="00A017CB">
            <w:pPr>
              <w:pStyle w:val="paragraph"/>
              <w:spacing w:before="0" w:beforeAutospacing="0" w:after="0" w:afterAutospacing="0"/>
              <w:textAlignment w:val="baseline"/>
              <w:rPr>
                <w:rStyle w:val="normaltextrun"/>
                <w:rFonts w:ascii="Arial" w:eastAsiaTheme="majorEastAsia" w:hAnsi="Arial" w:cs="Arial"/>
              </w:rPr>
            </w:pPr>
            <w:r w:rsidRPr="00A017CB">
              <w:rPr>
                <w:rStyle w:val="normaltextrun"/>
                <w:rFonts w:ascii="Arial" w:eastAsiaTheme="majorEastAsia" w:hAnsi="Arial" w:cs="Arial"/>
              </w:rPr>
              <w:t xml:space="preserve">As we look forward to </w:t>
            </w:r>
            <w:r w:rsidRPr="00A017CB">
              <w:rPr>
                <w:rStyle w:val="normaltextrun"/>
                <w:rFonts w:ascii="Arial" w:eastAsiaTheme="majorEastAsia" w:hAnsi="Arial" w:cs="Arial"/>
                <w:highlight w:val="yellow"/>
              </w:rPr>
              <w:t>[INSERT EVENT NAME]</w:t>
            </w:r>
            <w:r w:rsidRPr="00A017CB">
              <w:rPr>
                <w:rStyle w:val="normaltextrun"/>
                <w:rFonts w:ascii="Arial" w:eastAsiaTheme="majorEastAsia" w:hAnsi="Arial" w:cs="Arial"/>
              </w:rPr>
              <w:t xml:space="preserve"> on </w:t>
            </w:r>
            <w:r w:rsidRPr="00A017CB">
              <w:rPr>
                <w:rStyle w:val="normaltextrun"/>
                <w:rFonts w:ascii="Arial" w:eastAsiaTheme="majorEastAsia" w:hAnsi="Arial" w:cs="Arial"/>
                <w:highlight w:val="yellow"/>
              </w:rPr>
              <w:t>[INSERT DATE]</w:t>
            </w:r>
            <w:r w:rsidRPr="00A017CB">
              <w:rPr>
                <w:rStyle w:val="normaltextrun"/>
                <w:rFonts w:ascii="Arial" w:eastAsiaTheme="majorEastAsia" w:hAnsi="Arial" w:cs="Arial"/>
              </w:rPr>
              <w:t xml:space="preserve">, will you share this special message from David to help elevate the conversation about #FosterCareAdoption and ways to help? A simple conversation can change the life of a waiting child. </w:t>
            </w:r>
            <w:hyperlink r:id="rId10" w:history="1">
              <w:r w:rsidRPr="00B36C5D">
                <w:rPr>
                  <w:rStyle w:val="Hyperlink"/>
                  <w:rFonts w:ascii="Arial" w:eastAsiaTheme="majorEastAsia" w:hAnsi="Arial" w:cs="Arial"/>
                </w:rPr>
                <w:t>https://youtu.be/BgUCBmPEJvI?si=Tn2rv0wdbl3XwVKi</w:t>
              </w:r>
            </w:hyperlink>
            <w:r>
              <w:rPr>
                <w:rStyle w:val="normaltextrun"/>
                <w:rFonts w:ascii="Arial" w:eastAsiaTheme="majorEastAsia" w:hAnsi="Arial" w:cs="Arial"/>
              </w:rPr>
              <w:t xml:space="preserve"> #NationalAdoptionDay</w:t>
            </w:r>
          </w:p>
          <w:p w14:paraId="31490B8E" w14:textId="27631263" w:rsidR="00A017CB" w:rsidRPr="00FE21F6" w:rsidRDefault="00A017CB" w:rsidP="00A017CB">
            <w:pPr>
              <w:pStyle w:val="paragraph"/>
              <w:spacing w:before="0" w:beforeAutospacing="0" w:after="0" w:afterAutospacing="0"/>
              <w:textAlignment w:val="baseline"/>
              <w:rPr>
                <w:rStyle w:val="normaltextrun"/>
                <w:rFonts w:ascii="Arial" w:eastAsiaTheme="majorEastAsia" w:hAnsi="Arial" w:cs="Arial"/>
              </w:rPr>
            </w:pPr>
          </w:p>
        </w:tc>
      </w:tr>
      <w:tr w:rsidR="00FE21F6" w14:paraId="3B7F5A1D" w14:textId="77777777" w:rsidTr="3096C434">
        <w:trPr>
          <w:trHeight w:val="656"/>
        </w:trPr>
        <w:tc>
          <w:tcPr>
            <w:tcW w:w="2515" w:type="dxa"/>
            <w:tcBorders>
              <w:top w:val="single" w:sz="4" w:space="0" w:color="auto"/>
              <w:left w:val="single" w:sz="4" w:space="0" w:color="auto"/>
              <w:bottom w:val="single" w:sz="4" w:space="0" w:color="auto"/>
              <w:right w:val="single" w:sz="4" w:space="0" w:color="auto"/>
            </w:tcBorders>
            <w:vAlign w:val="center"/>
            <w:hideMark/>
          </w:tcPr>
          <w:p w14:paraId="2E12E5C5" w14:textId="61CB0B05" w:rsidR="00FE21F6" w:rsidRPr="00D87E66" w:rsidRDefault="00FE21F6">
            <w:pPr>
              <w:pStyle w:val="paragraph"/>
              <w:spacing w:before="0" w:beforeAutospacing="0" w:after="0" w:afterAutospacing="0"/>
              <w:textAlignment w:val="baseline"/>
              <w:rPr>
                <w:rStyle w:val="normaltextrun"/>
                <w:rFonts w:ascii="Arial" w:eastAsiaTheme="majorEastAsia" w:hAnsi="Arial" w:cs="Arial"/>
              </w:rPr>
            </w:pPr>
            <w:r w:rsidRPr="00D87E66">
              <w:rPr>
                <w:rStyle w:val="normaltextrun"/>
                <w:rFonts w:ascii="Arial" w:eastAsiaTheme="majorEastAsia" w:hAnsi="Arial" w:cs="Arial"/>
              </w:rPr>
              <w:lastRenderedPageBreak/>
              <w:t xml:space="preserve">Option </w:t>
            </w:r>
            <w:r w:rsidR="00ED7BFC">
              <w:rPr>
                <w:rStyle w:val="normaltextrun"/>
                <w:rFonts w:ascii="Arial" w:eastAsiaTheme="majorEastAsia" w:hAnsi="Arial" w:cs="Arial"/>
              </w:rPr>
              <w:t>3</w:t>
            </w:r>
            <w:r w:rsidR="001C0BA4" w:rsidRPr="00D87E66">
              <w:rPr>
                <w:rStyle w:val="normaltextrun"/>
                <w:rFonts w:ascii="Arial" w:eastAsiaTheme="majorEastAsia" w:hAnsi="Arial" w:cs="Arial"/>
              </w:rPr>
              <w:t xml:space="preserve"> (Event Promotion)</w:t>
            </w:r>
          </w:p>
        </w:tc>
        <w:tc>
          <w:tcPr>
            <w:tcW w:w="6835" w:type="dxa"/>
            <w:tcBorders>
              <w:top w:val="single" w:sz="4" w:space="0" w:color="auto"/>
              <w:left w:val="single" w:sz="4" w:space="0" w:color="auto"/>
              <w:bottom w:val="single" w:sz="4" w:space="0" w:color="auto"/>
              <w:right w:val="single" w:sz="4" w:space="0" w:color="auto"/>
            </w:tcBorders>
            <w:vAlign w:val="center"/>
            <w:hideMark/>
          </w:tcPr>
          <w:p w14:paraId="6156395B" w14:textId="6EFE86B4" w:rsidR="00C506F2" w:rsidRPr="00E54864" w:rsidRDefault="00FE21F6" w:rsidP="3096C434">
            <w:pPr>
              <w:pStyle w:val="paragraph"/>
              <w:spacing w:before="0" w:beforeAutospacing="0" w:after="0" w:afterAutospacing="0"/>
              <w:textAlignment w:val="baseline"/>
              <w:rPr>
                <w:rStyle w:val="normaltextrun"/>
                <w:rFonts w:ascii="Arial" w:eastAsiaTheme="majorEastAsia" w:hAnsi="Arial" w:cs="Arial"/>
              </w:rPr>
            </w:pPr>
            <w:r w:rsidRPr="3096C434">
              <w:rPr>
                <w:rStyle w:val="normaltextrun"/>
                <w:rFonts w:ascii="Arial" w:eastAsiaTheme="majorEastAsia" w:hAnsi="Arial" w:cs="Arial"/>
              </w:rPr>
              <w:t>#NationalAdoptionDay is a collective</w:t>
            </w:r>
            <w:r w:rsidR="00C506F2" w:rsidRPr="3096C434">
              <w:rPr>
                <w:rStyle w:val="normaltextrun"/>
                <w:rFonts w:ascii="Arial" w:eastAsiaTheme="majorEastAsia" w:hAnsi="Arial" w:cs="Arial"/>
              </w:rPr>
              <w:t>, grassroots</w:t>
            </w:r>
            <w:r w:rsidRPr="3096C434">
              <w:rPr>
                <w:rStyle w:val="normaltextrun"/>
                <w:rFonts w:ascii="Arial" w:eastAsiaTheme="majorEastAsia" w:hAnsi="Arial" w:cs="Arial"/>
              </w:rPr>
              <w:t xml:space="preserve"> effort </w:t>
            </w:r>
            <w:r w:rsidR="00BC21CC" w:rsidRPr="3096C434">
              <w:rPr>
                <w:rStyle w:val="normaltextrun"/>
                <w:rFonts w:ascii="Arial" w:eastAsiaTheme="majorEastAsia" w:hAnsi="Arial" w:cs="Arial"/>
              </w:rPr>
              <w:t>launched</w:t>
            </w:r>
            <w:r w:rsidR="3D8C93A4" w:rsidRPr="3096C434">
              <w:rPr>
                <w:rStyle w:val="normaltextrun"/>
                <w:rFonts w:ascii="Arial" w:eastAsiaTheme="majorEastAsia" w:hAnsi="Arial" w:cs="Arial"/>
              </w:rPr>
              <w:t xml:space="preserve"> 25 years</w:t>
            </w:r>
            <w:r w:rsidR="00BC21CC" w:rsidRPr="3096C434">
              <w:rPr>
                <w:rStyle w:val="normaltextrun"/>
                <w:rFonts w:ascii="Arial" w:eastAsiaTheme="majorEastAsia" w:hAnsi="Arial" w:cs="Arial"/>
              </w:rPr>
              <w:t xml:space="preserve"> ago</w:t>
            </w:r>
            <w:r w:rsidR="3D8C93A4" w:rsidRPr="3096C434">
              <w:rPr>
                <w:rStyle w:val="normaltextrun"/>
                <w:rFonts w:ascii="Arial" w:eastAsiaTheme="majorEastAsia" w:hAnsi="Arial" w:cs="Arial"/>
              </w:rPr>
              <w:t xml:space="preserve"> </w:t>
            </w:r>
            <w:r w:rsidRPr="3096C434">
              <w:rPr>
                <w:rStyle w:val="normaltextrun"/>
                <w:rFonts w:ascii="Arial" w:eastAsiaTheme="majorEastAsia" w:hAnsi="Arial" w:cs="Arial"/>
              </w:rPr>
              <w:t xml:space="preserve">to raise awareness of the more than </w:t>
            </w:r>
            <w:r w:rsidR="00C506F2" w:rsidRPr="3096C434">
              <w:rPr>
                <w:rStyle w:val="normaltextrun"/>
                <w:rFonts w:ascii="Arial" w:eastAsiaTheme="majorEastAsia" w:hAnsi="Arial" w:cs="Arial"/>
              </w:rPr>
              <w:t>1</w:t>
            </w:r>
            <w:r w:rsidR="25A8C959" w:rsidRPr="3096C434">
              <w:rPr>
                <w:rStyle w:val="normaltextrun"/>
                <w:rFonts w:ascii="Arial" w:eastAsiaTheme="majorEastAsia" w:hAnsi="Arial" w:cs="Arial"/>
              </w:rPr>
              <w:t>08</w:t>
            </w:r>
            <w:r w:rsidRPr="3096C434">
              <w:rPr>
                <w:rStyle w:val="normaltextrun"/>
                <w:rFonts w:ascii="Arial" w:eastAsiaTheme="majorEastAsia" w:hAnsi="Arial" w:cs="Arial"/>
              </w:rPr>
              <w:t xml:space="preserve">,000 children lingering in #FosterCare </w:t>
            </w:r>
            <w:r w:rsidR="008367C2" w:rsidRPr="3096C434">
              <w:rPr>
                <w:rStyle w:val="normaltextrun"/>
                <w:rFonts w:ascii="Arial" w:eastAsiaTheme="majorEastAsia" w:hAnsi="Arial" w:cs="Arial"/>
              </w:rPr>
              <w:t xml:space="preserve">in the U.S. </w:t>
            </w:r>
            <w:r w:rsidRPr="3096C434">
              <w:rPr>
                <w:rStyle w:val="normaltextrun"/>
                <w:rFonts w:ascii="Arial" w:eastAsiaTheme="majorEastAsia" w:hAnsi="Arial" w:cs="Arial"/>
              </w:rPr>
              <w:t>right now. (</w:t>
            </w:r>
            <w:r w:rsidRPr="3096C434">
              <w:rPr>
                <w:rStyle w:val="normaltextrun"/>
                <w:rFonts w:ascii="Arial" w:eastAsiaTheme="majorEastAsia" w:hAnsi="Arial" w:cs="Arial"/>
                <w:highlight w:val="yellow"/>
              </w:rPr>
              <w:t>INSERT ORGANIZATION NAME</w:t>
            </w:r>
            <w:r w:rsidRPr="3096C434">
              <w:rPr>
                <w:rStyle w:val="normaltextrun"/>
                <w:rFonts w:ascii="Arial" w:eastAsiaTheme="majorEastAsia" w:hAnsi="Arial" w:cs="Arial"/>
              </w:rPr>
              <w:t>) is hosting a National Adoption Day event on (</w:t>
            </w:r>
            <w:r w:rsidRPr="3096C434">
              <w:rPr>
                <w:rStyle w:val="normaltextrun"/>
                <w:rFonts w:ascii="Arial" w:eastAsiaTheme="majorEastAsia" w:hAnsi="Arial" w:cs="Arial"/>
                <w:highlight w:val="yellow"/>
              </w:rPr>
              <w:t>INSERT DATE</w:t>
            </w:r>
            <w:r w:rsidRPr="3096C434">
              <w:rPr>
                <w:rStyle w:val="normaltextrun"/>
                <w:rFonts w:ascii="Arial" w:eastAsiaTheme="majorEastAsia" w:hAnsi="Arial" w:cs="Arial"/>
              </w:rPr>
              <w:t>) to celebrate new families in (</w:t>
            </w:r>
            <w:r w:rsidRPr="3096C434">
              <w:rPr>
                <w:rStyle w:val="normaltextrun"/>
                <w:rFonts w:ascii="Arial" w:eastAsiaTheme="majorEastAsia" w:hAnsi="Arial" w:cs="Arial"/>
                <w:highlight w:val="yellow"/>
              </w:rPr>
              <w:t>STATE/</w:t>
            </w:r>
            <w:r w:rsidR="00C506F2" w:rsidRPr="3096C434">
              <w:rPr>
                <w:rStyle w:val="normaltextrun"/>
                <w:rFonts w:ascii="Arial" w:eastAsiaTheme="majorEastAsia" w:hAnsi="Arial" w:cs="Arial"/>
                <w:highlight w:val="yellow"/>
              </w:rPr>
              <w:t>CITY/</w:t>
            </w:r>
            <w:r w:rsidRPr="3096C434">
              <w:rPr>
                <w:rStyle w:val="normaltextrun"/>
                <w:rFonts w:ascii="Arial" w:eastAsiaTheme="majorEastAsia" w:hAnsi="Arial" w:cs="Arial"/>
                <w:highlight w:val="yellow"/>
              </w:rPr>
              <w:t>COUNTY</w:t>
            </w:r>
            <w:r w:rsidRPr="3096C434">
              <w:rPr>
                <w:rStyle w:val="normaltextrun"/>
                <w:rFonts w:ascii="Arial" w:eastAsiaTheme="majorEastAsia" w:hAnsi="Arial" w:cs="Arial"/>
              </w:rPr>
              <w:t xml:space="preserve">) </w:t>
            </w:r>
            <w:r w:rsidR="000C7CBF" w:rsidRPr="3096C434">
              <w:rPr>
                <w:rStyle w:val="normaltextrun"/>
                <w:rFonts w:ascii="Arial" w:eastAsiaTheme="majorEastAsia" w:hAnsi="Arial" w:cs="Arial"/>
              </w:rPr>
              <w:t xml:space="preserve">coming together </w:t>
            </w:r>
            <w:r w:rsidRPr="3096C434">
              <w:rPr>
                <w:rStyle w:val="normaltextrun"/>
                <w:rFonts w:ascii="Arial" w:eastAsiaTheme="majorEastAsia" w:hAnsi="Arial" w:cs="Arial"/>
              </w:rPr>
              <w:t>through #FosterCareAdoption. To learn more about the day and join the celebration, visit nationaladoptionday.org</w:t>
            </w:r>
          </w:p>
          <w:p w14:paraId="26057C54" w14:textId="206644D9" w:rsidR="00C506F2" w:rsidRPr="00E54864" w:rsidRDefault="00C506F2" w:rsidP="00E54864"/>
        </w:tc>
      </w:tr>
      <w:tr w:rsidR="00A47759" w14:paraId="35832FE6" w14:textId="77777777" w:rsidTr="3096C434">
        <w:trPr>
          <w:trHeight w:val="656"/>
        </w:trPr>
        <w:tc>
          <w:tcPr>
            <w:tcW w:w="2515" w:type="dxa"/>
            <w:tcBorders>
              <w:top w:val="single" w:sz="4" w:space="0" w:color="auto"/>
              <w:left w:val="single" w:sz="4" w:space="0" w:color="auto"/>
              <w:bottom w:val="single" w:sz="4" w:space="0" w:color="auto"/>
              <w:right w:val="single" w:sz="4" w:space="0" w:color="auto"/>
            </w:tcBorders>
            <w:vAlign w:val="center"/>
          </w:tcPr>
          <w:p w14:paraId="1B297412" w14:textId="59206DA6" w:rsidR="00A47759" w:rsidRPr="00D87E66" w:rsidRDefault="00A47759">
            <w:pPr>
              <w:pStyle w:val="paragraph"/>
              <w:spacing w:before="0" w:beforeAutospacing="0" w:after="0" w:afterAutospacing="0"/>
              <w:textAlignment w:val="baseline"/>
              <w:rPr>
                <w:rStyle w:val="normaltextrun"/>
                <w:rFonts w:ascii="Arial" w:eastAsiaTheme="majorEastAsia" w:hAnsi="Arial" w:cs="Arial"/>
              </w:rPr>
            </w:pPr>
            <w:r w:rsidRPr="00D87E66">
              <w:rPr>
                <w:rStyle w:val="normaltextrun"/>
                <w:rFonts w:ascii="Arial" w:eastAsiaTheme="majorEastAsia" w:hAnsi="Arial" w:cs="Arial"/>
              </w:rPr>
              <w:t xml:space="preserve">Option </w:t>
            </w:r>
            <w:r w:rsidR="00ED7BFC">
              <w:rPr>
                <w:rStyle w:val="normaltextrun"/>
                <w:rFonts w:ascii="Arial" w:eastAsiaTheme="majorEastAsia" w:hAnsi="Arial" w:cs="Arial"/>
              </w:rPr>
              <w:t>4</w:t>
            </w:r>
            <w:r w:rsidR="00327C97" w:rsidRPr="00D87E66">
              <w:rPr>
                <w:rStyle w:val="normaltextrun"/>
                <w:rFonts w:ascii="Arial" w:eastAsiaTheme="majorEastAsia" w:hAnsi="Arial" w:cs="Arial"/>
              </w:rPr>
              <w:t xml:space="preserve"> (Post-Event)</w:t>
            </w:r>
          </w:p>
        </w:tc>
        <w:tc>
          <w:tcPr>
            <w:tcW w:w="6835" w:type="dxa"/>
            <w:tcBorders>
              <w:top w:val="single" w:sz="4" w:space="0" w:color="auto"/>
              <w:left w:val="single" w:sz="4" w:space="0" w:color="auto"/>
              <w:bottom w:val="single" w:sz="4" w:space="0" w:color="auto"/>
              <w:right w:val="single" w:sz="4" w:space="0" w:color="auto"/>
            </w:tcBorders>
            <w:vAlign w:val="center"/>
          </w:tcPr>
          <w:p w14:paraId="20569AF3" w14:textId="7BB56E05" w:rsidR="00A47759" w:rsidRPr="00FE21F6" w:rsidRDefault="00A47759" w:rsidP="61A343BA">
            <w:pPr>
              <w:pStyle w:val="paragraph"/>
              <w:spacing w:before="0" w:beforeAutospacing="0" w:after="0" w:afterAutospacing="0"/>
              <w:textAlignment w:val="baseline"/>
              <w:rPr>
                <w:rStyle w:val="normaltextrun"/>
                <w:rFonts w:ascii="Arial" w:eastAsiaTheme="majorEastAsia" w:hAnsi="Arial" w:cs="Arial"/>
              </w:rPr>
            </w:pPr>
            <w:r w:rsidRPr="61A343BA">
              <w:rPr>
                <w:rStyle w:val="normaltextrun"/>
                <w:rFonts w:ascii="Arial" w:eastAsiaTheme="majorEastAsia" w:hAnsi="Arial" w:cs="Arial"/>
              </w:rPr>
              <w:t>In recognition of</w:t>
            </w:r>
            <w:r w:rsidR="4EEB92A4" w:rsidRPr="61A343BA">
              <w:rPr>
                <w:rStyle w:val="normaltextrun"/>
                <w:rFonts w:ascii="Arial" w:eastAsiaTheme="majorEastAsia" w:hAnsi="Arial" w:cs="Arial"/>
              </w:rPr>
              <w:t xml:space="preserve"> the 25</w:t>
            </w:r>
            <w:r w:rsidR="6AEFC147" w:rsidRPr="61A343BA">
              <w:rPr>
                <w:rStyle w:val="normaltextrun"/>
                <w:rFonts w:ascii="Arial" w:eastAsiaTheme="majorEastAsia" w:hAnsi="Arial" w:cs="Arial"/>
                <w:vertAlign w:val="superscript"/>
              </w:rPr>
              <w:t>th</w:t>
            </w:r>
            <w:r w:rsidR="6AEFC147" w:rsidRPr="61A343BA">
              <w:rPr>
                <w:rStyle w:val="normaltextrun"/>
                <w:rFonts w:ascii="Arial" w:eastAsiaTheme="majorEastAsia" w:hAnsi="Arial" w:cs="Arial"/>
              </w:rPr>
              <w:t xml:space="preserve"> anniversary of</w:t>
            </w:r>
            <w:r w:rsidRPr="61A343BA">
              <w:rPr>
                <w:rStyle w:val="normaltextrun"/>
                <w:rFonts w:ascii="Arial" w:eastAsiaTheme="majorEastAsia" w:hAnsi="Arial" w:cs="Arial"/>
              </w:rPr>
              <w:t xml:space="preserve"> #NationalAdoptionDay, (</w:t>
            </w:r>
            <w:r w:rsidRPr="61A343BA">
              <w:rPr>
                <w:rStyle w:val="normaltextrun"/>
                <w:rFonts w:ascii="Arial" w:eastAsiaTheme="majorEastAsia" w:hAnsi="Arial" w:cs="Arial"/>
                <w:highlight w:val="yellow"/>
              </w:rPr>
              <w:t>INSERT ORGANIZATION NAME</w:t>
            </w:r>
            <w:r w:rsidRPr="61A343BA">
              <w:rPr>
                <w:rStyle w:val="normaltextrun"/>
                <w:rFonts w:ascii="Arial" w:eastAsiaTheme="majorEastAsia" w:hAnsi="Arial" w:cs="Arial"/>
              </w:rPr>
              <w:t>) hosted an event on (</w:t>
            </w:r>
            <w:r w:rsidRPr="61A343BA">
              <w:rPr>
                <w:rStyle w:val="normaltextrun"/>
                <w:rFonts w:ascii="Arial" w:eastAsiaTheme="majorEastAsia" w:hAnsi="Arial" w:cs="Arial"/>
                <w:highlight w:val="yellow"/>
              </w:rPr>
              <w:t>INSERT DATE</w:t>
            </w:r>
            <w:r w:rsidRPr="61A343BA">
              <w:rPr>
                <w:rStyle w:val="normaltextrun"/>
                <w:rFonts w:ascii="Arial" w:eastAsiaTheme="majorEastAsia" w:hAnsi="Arial" w:cs="Arial"/>
              </w:rPr>
              <w:t xml:space="preserve">) to celebrate the adoptions of </w:t>
            </w:r>
            <w:r w:rsidRPr="61A343BA">
              <w:rPr>
                <w:rStyle w:val="normaltextrun"/>
                <w:rFonts w:ascii="Arial" w:eastAsiaTheme="majorEastAsia" w:hAnsi="Arial" w:cs="Arial"/>
                <w:highlight w:val="yellow"/>
              </w:rPr>
              <w:t>(INSERT NUMBER OF CHILDREN FINALIZING ADOPTIONS)</w:t>
            </w:r>
            <w:r w:rsidRPr="61A343BA">
              <w:rPr>
                <w:rStyle w:val="normaltextrun"/>
                <w:rFonts w:ascii="Arial" w:eastAsiaTheme="majorEastAsia" w:hAnsi="Arial" w:cs="Arial"/>
              </w:rPr>
              <w:t xml:space="preserve"> children in #FosterCare.</w:t>
            </w:r>
            <w:r w:rsidR="00DC7CED" w:rsidRPr="61A343BA">
              <w:rPr>
                <w:rStyle w:val="normaltextrun"/>
                <w:rFonts w:ascii="Arial" w:eastAsiaTheme="majorEastAsia" w:hAnsi="Arial" w:cs="Arial"/>
              </w:rPr>
              <w:t xml:space="preserve"> </w:t>
            </w:r>
            <w:r w:rsidR="00C37301" w:rsidRPr="61A343BA">
              <w:rPr>
                <w:rStyle w:val="normaltextrun"/>
                <w:rFonts w:ascii="Arial" w:eastAsiaTheme="majorEastAsia" w:hAnsi="Arial" w:cs="Arial"/>
              </w:rPr>
              <w:t xml:space="preserve">Congratulations to all the families that came together during this event and National Adoption Day events across the country. </w:t>
            </w:r>
            <w:r w:rsidR="00DC7CED" w:rsidRPr="61A343BA">
              <w:rPr>
                <w:rStyle w:val="normaltextrun"/>
                <w:rFonts w:ascii="Arial" w:eastAsiaTheme="majorEastAsia" w:hAnsi="Arial" w:cs="Arial"/>
              </w:rPr>
              <w:t xml:space="preserve">Learn more at </w:t>
            </w:r>
            <w:r w:rsidR="004B2A56" w:rsidRPr="61A343BA">
              <w:rPr>
                <w:rStyle w:val="normaltextrun"/>
                <w:rFonts w:ascii="Arial" w:eastAsiaTheme="majorEastAsia" w:hAnsi="Arial" w:cs="Arial"/>
              </w:rPr>
              <w:t>nationaladoptionday.org (</w:t>
            </w:r>
            <w:r w:rsidR="004B2A56" w:rsidRPr="61A343BA">
              <w:rPr>
                <w:rStyle w:val="normaltextrun"/>
                <w:rFonts w:ascii="Arial" w:eastAsiaTheme="majorEastAsia" w:hAnsi="Arial" w:cs="Arial"/>
                <w:highlight w:val="yellow"/>
              </w:rPr>
              <w:t>OR ORGANIZATION URL</w:t>
            </w:r>
            <w:r w:rsidR="004B2A56" w:rsidRPr="61A343BA">
              <w:rPr>
                <w:rStyle w:val="normaltextrun"/>
                <w:rFonts w:ascii="Arial" w:eastAsiaTheme="majorEastAsia" w:hAnsi="Arial" w:cs="Arial"/>
              </w:rPr>
              <w:t>)</w:t>
            </w:r>
          </w:p>
        </w:tc>
      </w:tr>
    </w:tbl>
    <w:p w14:paraId="250D692B" w14:textId="77777777" w:rsidR="00C506F2" w:rsidRDefault="00C506F2" w:rsidP="00FE21F6">
      <w:pPr>
        <w:pStyle w:val="NoSpacing"/>
        <w:rPr>
          <w:rStyle w:val="normaltextrun"/>
          <w:rFonts w:cs="Arial"/>
          <w:b/>
          <w:bCs/>
        </w:rPr>
      </w:pPr>
    </w:p>
    <w:p w14:paraId="30D697F2" w14:textId="7381432D" w:rsidR="00FE21F6" w:rsidRPr="00285904" w:rsidRDefault="004647C3" w:rsidP="00FE21F6">
      <w:pPr>
        <w:pStyle w:val="NoSpacing"/>
        <w:rPr>
          <w:rStyle w:val="normaltextrun"/>
          <w:rFonts w:cs="Arial"/>
          <w:b/>
          <w:bCs/>
        </w:rPr>
      </w:pPr>
      <w:r>
        <w:rPr>
          <w:rStyle w:val="normaltextrun"/>
          <w:rFonts w:cs="Arial"/>
          <w:b/>
          <w:bCs/>
        </w:rPr>
        <w:t xml:space="preserve">X (formerly </w:t>
      </w:r>
      <w:r w:rsidR="00FE21F6" w:rsidRPr="00285904">
        <w:rPr>
          <w:rStyle w:val="normaltextrun"/>
          <w:rFonts w:cs="Arial"/>
          <w:b/>
          <w:bCs/>
        </w:rPr>
        <w:t>Twitter</w:t>
      </w:r>
      <w:r>
        <w:rPr>
          <w:rStyle w:val="normaltextrun"/>
          <w:rFonts w:cs="Arial"/>
          <w:b/>
          <w:bCs/>
        </w:rPr>
        <w:t>)</w:t>
      </w:r>
    </w:p>
    <w:tbl>
      <w:tblPr>
        <w:tblStyle w:val="TableGrid"/>
        <w:tblW w:w="0" w:type="auto"/>
        <w:tblInd w:w="0" w:type="dxa"/>
        <w:tblLook w:val="04A0" w:firstRow="1" w:lastRow="0" w:firstColumn="1" w:lastColumn="0" w:noHBand="0" w:noVBand="1"/>
      </w:tblPr>
      <w:tblGrid>
        <w:gridCol w:w="2515"/>
        <w:gridCol w:w="6835"/>
      </w:tblGrid>
      <w:tr w:rsidR="00FE21F6" w:rsidRPr="00285904" w14:paraId="35015977" w14:textId="77777777" w:rsidTr="61A343BA">
        <w:trPr>
          <w:trHeight w:val="1286"/>
        </w:trPr>
        <w:tc>
          <w:tcPr>
            <w:tcW w:w="2515" w:type="dxa"/>
            <w:tcBorders>
              <w:top w:val="single" w:sz="4" w:space="0" w:color="auto"/>
              <w:left w:val="single" w:sz="4" w:space="0" w:color="auto"/>
              <w:bottom w:val="single" w:sz="4" w:space="0" w:color="auto"/>
              <w:right w:val="single" w:sz="4" w:space="0" w:color="auto"/>
            </w:tcBorders>
            <w:vAlign w:val="center"/>
            <w:hideMark/>
          </w:tcPr>
          <w:p w14:paraId="338FE845" w14:textId="7B7E6E65" w:rsidR="00FE21F6" w:rsidRPr="00D87E66" w:rsidRDefault="00FE21F6">
            <w:pPr>
              <w:pStyle w:val="paragraph"/>
              <w:spacing w:before="0" w:beforeAutospacing="0" w:after="0" w:afterAutospacing="0"/>
              <w:textAlignment w:val="baseline"/>
              <w:rPr>
                <w:rStyle w:val="normaltextrun"/>
                <w:rFonts w:ascii="Arial" w:eastAsiaTheme="majorEastAsia" w:hAnsi="Arial" w:cs="Arial"/>
              </w:rPr>
            </w:pPr>
            <w:r w:rsidRPr="00D87E66">
              <w:rPr>
                <w:rStyle w:val="normaltextrun"/>
                <w:rFonts w:ascii="Arial" w:eastAsiaTheme="majorEastAsia" w:hAnsi="Arial" w:cs="Arial"/>
              </w:rPr>
              <w:t>Option 1</w:t>
            </w:r>
            <w:r w:rsidR="009E2AFF" w:rsidRPr="00D87E66">
              <w:rPr>
                <w:rStyle w:val="normaltextrun"/>
                <w:rFonts w:ascii="Arial" w:eastAsiaTheme="majorEastAsia" w:hAnsi="Arial" w:cs="Arial"/>
              </w:rPr>
              <w:t xml:space="preserve"> </w:t>
            </w:r>
            <w:r w:rsidR="00327C97" w:rsidRPr="00D87E66">
              <w:rPr>
                <w:rStyle w:val="normaltextrun"/>
                <w:rFonts w:ascii="Arial" w:eastAsiaTheme="majorEastAsia" w:hAnsi="Arial" w:cs="Arial"/>
              </w:rPr>
              <w:t>(Awareness)</w:t>
            </w:r>
          </w:p>
        </w:tc>
        <w:tc>
          <w:tcPr>
            <w:tcW w:w="6835" w:type="dxa"/>
            <w:tcBorders>
              <w:top w:val="single" w:sz="4" w:space="0" w:color="auto"/>
              <w:left w:val="single" w:sz="4" w:space="0" w:color="auto"/>
              <w:bottom w:val="single" w:sz="4" w:space="0" w:color="auto"/>
              <w:right w:val="single" w:sz="4" w:space="0" w:color="auto"/>
            </w:tcBorders>
            <w:vAlign w:val="center"/>
            <w:hideMark/>
          </w:tcPr>
          <w:p w14:paraId="32CE723D" w14:textId="42EE7B07" w:rsidR="00FE21F6" w:rsidRPr="00285904" w:rsidRDefault="00FE21F6" w:rsidP="61A343BA">
            <w:pPr>
              <w:pStyle w:val="paragraph"/>
              <w:spacing w:before="0" w:beforeAutospacing="0" w:after="0" w:afterAutospacing="0"/>
              <w:textAlignment w:val="baseline"/>
              <w:rPr>
                <w:rStyle w:val="normaltextrun"/>
                <w:rFonts w:ascii="Arial" w:eastAsiaTheme="majorEastAsia" w:hAnsi="Arial" w:cs="Arial"/>
                <w:b/>
                <w:bCs/>
              </w:rPr>
            </w:pPr>
            <w:r w:rsidRPr="61A343BA">
              <w:rPr>
                <w:rStyle w:val="normaltextrun"/>
                <w:rFonts w:ascii="Arial" w:eastAsiaTheme="majorEastAsia" w:hAnsi="Arial" w:cs="Arial"/>
              </w:rPr>
              <w:t xml:space="preserve">Right now, </w:t>
            </w:r>
            <w:r w:rsidR="00C506F2" w:rsidRPr="61A343BA">
              <w:rPr>
                <w:rStyle w:val="normaltextrun"/>
                <w:rFonts w:ascii="Arial" w:eastAsiaTheme="majorEastAsia" w:hAnsi="Arial" w:cs="Arial"/>
              </w:rPr>
              <w:t>1</w:t>
            </w:r>
            <w:r w:rsidR="14170C67" w:rsidRPr="61A343BA">
              <w:rPr>
                <w:rStyle w:val="normaltextrun"/>
                <w:rFonts w:ascii="Arial" w:eastAsiaTheme="majorEastAsia" w:hAnsi="Arial" w:cs="Arial"/>
              </w:rPr>
              <w:t>08</w:t>
            </w:r>
            <w:r w:rsidRPr="61A343BA">
              <w:rPr>
                <w:rStyle w:val="normaltextrun"/>
                <w:rFonts w:ascii="Arial" w:eastAsiaTheme="majorEastAsia" w:hAnsi="Arial" w:cs="Arial"/>
              </w:rPr>
              <w:t>,000+ children are lingering in #FosterCare</w:t>
            </w:r>
            <w:r w:rsidR="0AD70742" w:rsidRPr="61A343BA">
              <w:rPr>
                <w:rStyle w:val="normaltextrun"/>
                <w:rFonts w:ascii="Arial" w:eastAsiaTheme="majorEastAsia" w:hAnsi="Arial" w:cs="Arial"/>
              </w:rPr>
              <w:t xml:space="preserve"> in the U.S</w:t>
            </w:r>
            <w:r w:rsidRPr="61A343BA">
              <w:rPr>
                <w:rStyle w:val="normaltextrun"/>
                <w:rFonts w:ascii="Arial" w:eastAsiaTheme="majorEastAsia" w:hAnsi="Arial" w:cs="Arial"/>
              </w:rPr>
              <w:t xml:space="preserve">. </w:t>
            </w:r>
            <w:r w:rsidR="28DA61DB" w:rsidRPr="61A343BA">
              <w:rPr>
                <w:rStyle w:val="normaltextrun"/>
                <w:rFonts w:ascii="Arial" w:eastAsiaTheme="majorEastAsia" w:hAnsi="Arial" w:cs="Arial"/>
              </w:rPr>
              <w:t xml:space="preserve">Join </w:t>
            </w:r>
            <w:r w:rsidRPr="61A343BA">
              <w:rPr>
                <w:rStyle w:val="normaltextrun"/>
                <w:rFonts w:ascii="Arial" w:eastAsiaTheme="majorEastAsia" w:hAnsi="Arial" w:cs="Arial"/>
              </w:rPr>
              <w:t>(</w:t>
            </w:r>
            <w:r w:rsidRPr="61A343BA">
              <w:rPr>
                <w:rStyle w:val="normaltextrun"/>
                <w:rFonts w:ascii="Arial" w:eastAsiaTheme="majorEastAsia" w:hAnsi="Arial" w:cs="Arial"/>
                <w:highlight w:val="yellow"/>
              </w:rPr>
              <w:t>INSERT ORGANIZATION NAME</w:t>
            </w:r>
            <w:r w:rsidRPr="61A343BA">
              <w:rPr>
                <w:rStyle w:val="normaltextrun"/>
                <w:rFonts w:ascii="Arial" w:eastAsiaTheme="majorEastAsia" w:hAnsi="Arial" w:cs="Arial"/>
              </w:rPr>
              <w:t xml:space="preserve">) </w:t>
            </w:r>
            <w:r w:rsidR="28DA61DB" w:rsidRPr="61A343BA">
              <w:rPr>
                <w:rStyle w:val="normaltextrun"/>
                <w:rFonts w:ascii="Arial" w:eastAsiaTheme="majorEastAsia" w:hAnsi="Arial" w:cs="Arial"/>
              </w:rPr>
              <w:t>in</w:t>
            </w:r>
            <w:r w:rsidRPr="61A343BA">
              <w:rPr>
                <w:rStyle w:val="normaltextrun"/>
                <w:rFonts w:ascii="Arial" w:eastAsiaTheme="majorEastAsia" w:hAnsi="Arial" w:cs="Arial"/>
              </w:rPr>
              <w:t xml:space="preserve"> celebrating #NationalAdoptionDay </w:t>
            </w:r>
            <w:r w:rsidR="28DA61DB" w:rsidRPr="61A343BA">
              <w:rPr>
                <w:rStyle w:val="normaltextrun"/>
                <w:rFonts w:ascii="Arial" w:eastAsiaTheme="majorEastAsia" w:hAnsi="Arial" w:cs="Arial"/>
              </w:rPr>
              <w:t xml:space="preserve">on November </w:t>
            </w:r>
            <w:r w:rsidR="18D6ACBD" w:rsidRPr="61A343BA">
              <w:rPr>
                <w:rStyle w:val="normaltextrun"/>
                <w:rFonts w:ascii="Arial" w:eastAsiaTheme="majorEastAsia" w:hAnsi="Arial" w:cs="Arial"/>
              </w:rPr>
              <w:t>23</w:t>
            </w:r>
            <w:r w:rsidR="28DA61DB" w:rsidRPr="61A343BA">
              <w:rPr>
                <w:rStyle w:val="normaltextrun"/>
                <w:rFonts w:ascii="Arial" w:eastAsiaTheme="majorEastAsia" w:hAnsi="Arial" w:cs="Arial"/>
              </w:rPr>
              <w:t xml:space="preserve"> </w:t>
            </w:r>
            <w:r w:rsidRPr="61A343BA">
              <w:rPr>
                <w:rStyle w:val="normaltextrun"/>
                <w:rFonts w:ascii="Arial" w:eastAsiaTheme="majorEastAsia" w:hAnsi="Arial" w:cs="Arial"/>
              </w:rPr>
              <w:t>to help raise awareness about the urgent need for #FosterCareAdoption. Learn more: nationaladoptionday.org</w:t>
            </w:r>
          </w:p>
        </w:tc>
      </w:tr>
      <w:tr w:rsidR="00ED7BFC" w:rsidRPr="00285904" w14:paraId="1355B62D" w14:textId="77777777" w:rsidTr="61A343BA">
        <w:trPr>
          <w:trHeight w:val="1340"/>
        </w:trPr>
        <w:tc>
          <w:tcPr>
            <w:tcW w:w="2515" w:type="dxa"/>
            <w:tcBorders>
              <w:top w:val="single" w:sz="4" w:space="0" w:color="auto"/>
              <w:left w:val="single" w:sz="4" w:space="0" w:color="auto"/>
              <w:bottom w:val="single" w:sz="4" w:space="0" w:color="auto"/>
              <w:right w:val="single" w:sz="4" w:space="0" w:color="auto"/>
            </w:tcBorders>
            <w:vAlign w:val="center"/>
          </w:tcPr>
          <w:p w14:paraId="5FB95BED" w14:textId="2A12748C" w:rsidR="00ED7BFC" w:rsidRPr="00D87E66" w:rsidRDefault="00ED7BFC">
            <w:pPr>
              <w:pStyle w:val="paragraph"/>
              <w:spacing w:before="0" w:beforeAutospacing="0" w:after="0" w:afterAutospacing="0"/>
              <w:textAlignment w:val="baseline"/>
              <w:rPr>
                <w:rStyle w:val="normaltextrun"/>
                <w:rFonts w:ascii="Arial" w:eastAsiaTheme="majorEastAsia" w:hAnsi="Arial" w:cs="Arial"/>
              </w:rPr>
            </w:pPr>
            <w:r>
              <w:rPr>
                <w:rStyle w:val="normaltextrun"/>
                <w:rFonts w:ascii="Arial" w:eastAsiaTheme="majorEastAsia" w:hAnsi="Arial" w:cs="Arial"/>
              </w:rPr>
              <w:t>Option 2 (Awareness)</w:t>
            </w:r>
          </w:p>
        </w:tc>
        <w:tc>
          <w:tcPr>
            <w:tcW w:w="6835" w:type="dxa"/>
            <w:tcBorders>
              <w:top w:val="single" w:sz="4" w:space="0" w:color="auto"/>
              <w:left w:val="single" w:sz="4" w:space="0" w:color="auto"/>
              <w:bottom w:val="single" w:sz="4" w:space="0" w:color="auto"/>
              <w:right w:val="single" w:sz="4" w:space="0" w:color="auto"/>
            </w:tcBorders>
            <w:vAlign w:val="center"/>
          </w:tcPr>
          <w:p w14:paraId="650887FC" w14:textId="3BB54250" w:rsidR="00ED7BFC" w:rsidRPr="00285904" w:rsidRDefault="00D15BB3">
            <w:pPr>
              <w:pStyle w:val="paragraph"/>
              <w:spacing w:before="0" w:beforeAutospacing="0" w:after="0" w:afterAutospacing="0"/>
              <w:textAlignment w:val="baseline"/>
              <w:rPr>
                <w:rStyle w:val="normaltextrun"/>
                <w:rFonts w:ascii="Arial" w:eastAsiaTheme="majorEastAsia" w:hAnsi="Arial" w:cs="Arial"/>
              </w:rPr>
            </w:pPr>
            <w:r w:rsidRPr="00D15BB3">
              <w:rPr>
                <w:rStyle w:val="normaltextrun"/>
                <w:rFonts w:ascii="Arial" w:eastAsiaTheme="majorEastAsia" w:hAnsi="Arial" w:cs="Arial"/>
              </w:rPr>
              <w:t xml:space="preserve">Every year, nearly 20,000 youth age out of #FosterCare without a permanent family. As we look forward to #NationalAdoptionDay, will you share this message from @DaveAmbroz to raise awareness about #FosterCareAdoption and ways to help? </w:t>
            </w:r>
            <w:hyperlink r:id="rId11" w:history="1">
              <w:r w:rsidRPr="00B36C5D">
                <w:rPr>
                  <w:rStyle w:val="Hyperlink"/>
                  <w:rFonts w:ascii="Arial" w:eastAsiaTheme="majorEastAsia" w:hAnsi="Arial" w:cs="Arial"/>
                </w:rPr>
                <w:t>https://youtu.be/BgUCBmPEJvI?si=Tn2rv0wdbl3XwVKi</w:t>
              </w:r>
            </w:hyperlink>
            <w:r>
              <w:rPr>
                <w:rStyle w:val="normaltextrun"/>
                <w:rFonts w:ascii="Arial" w:eastAsiaTheme="majorEastAsia" w:hAnsi="Arial" w:cs="Arial"/>
              </w:rPr>
              <w:t xml:space="preserve"> </w:t>
            </w:r>
          </w:p>
        </w:tc>
      </w:tr>
      <w:tr w:rsidR="00FE21F6" w:rsidRPr="00285904" w14:paraId="309F7C44" w14:textId="77777777" w:rsidTr="61A343BA">
        <w:trPr>
          <w:trHeight w:val="1340"/>
        </w:trPr>
        <w:tc>
          <w:tcPr>
            <w:tcW w:w="2515" w:type="dxa"/>
            <w:tcBorders>
              <w:top w:val="single" w:sz="4" w:space="0" w:color="auto"/>
              <w:left w:val="single" w:sz="4" w:space="0" w:color="auto"/>
              <w:bottom w:val="single" w:sz="4" w:space="0" w:color="auto"/>
              <w:right w:val="single" w:sz="4" w:space="0" w:color="auto"/>
            </w:tcBorders>
            <w:vAlign w:val="center"/>
            <w:hideMark/>
          </w:tcPr>
          <w:p w14:paraId="0FD1F2C4" w14:textId="2D531BFF" w:rsidR="00FE21F6" w:rsidRPr="00D87E66" w:rsidRDefault="00FE21F6">
            <w:pPr>
              <w:pStyle w:val="paragraph"/>
              <w:spacing w:before="0" w:beforeAutospacing="0" w:after="0" w:afterAutospacing="0"/>
              <w:textAlignment w:val="baseline"/>
              <w:rPr>
                <w:rStyle w:val="normaltextrun"/>
                <w:rFonts w:ascii="Arial" w:eastAsiaTheme="majorEastAsia" w:hAnsi="Arial" w:cs="Arial"/>
              </w:rPr>
            </w:pPr>
            <w:r w:rsidRPr="00D87E66">
              <w:rPr>
                <w:rStyle w:val="normaltextrun"/>
                <w:rFonts w:ascii="Arial" w:eastAsiaTheme="majorEastAsia" w:hAnsi="Arial" w:cs="Arial"/>
              </w:rPr>
              <w:t xml:space="preserve">Option </w:t>
            </w:r>
            <w:r w:rsidR="00ED7BFC">
              <w:rPr>
                <w:rStyle w:val="normaltextrun"/>
                <w:rFonts w:ascii="Arial" w:eastAsiaTheme="majorEastAsia" w:hAnsi="Arial" w:cs="Arial"/>
              </w:rPr>
              <w:t>3</w:t>
            </w:r>
            <w:r w:rsidR="00327C97" w:rsidRPr="00D87E66">
              <w:rPr>
                <w:rStyle w:val="normaltextrun"/>
                <w:rFonts w:ascii="Arial" w:eastAsiaTheme="majorEastAsia" w:hAnsi="Arial" w:cs="Arial"/>
              </w:rPr>
              <w:t xml:space="preserve"> (Event Promotion)</w:t>
            </w:r>
          </w:p>
        </w:tc>
        <w:tc>
          <w:tcPr>
            <w:tcW w:w="6835" w:type="dxa"/>
            <w:tcBorders>
              <w:top w:val="single" w:sz="4" w:space="0" w:color="auto"/>
              <w:left w:val="single" w:sz="4" w:space="0" w:color="auto"/>
              <w:bottom w:val="single" w:sz="4" w:space="0" w:color="auto"/>
              <w:right w:val="single" w:sz="4" w:space="0" w:color="auto"/>
            </w:tcBorders>
            <w:vAlign w:val="center"/>
            <w:hideMark/>
          </w:tcPr>
          <w:p w14:paraId="045AF617" w14:textId="081FDEE9" w:rsidR="00FE21F6" w:rsidRPr="00285904" w:rsidRDefault="00FE21F6" w:rsidP="61A343BA">
            <w:pPr>
              <w:pStyle w:val="paragraph"/>
              <w:spacing w:before="0" w:beforeAutospacing="0" w:after="0" w:afterAutospacing="0"/>
              <w:textAlignment w:val="baseline"/>
              <w:rPr>
                <w:rStyle w:val="normaltextrun"/>
                <w:rFonts w:ascii="Arial" w:eastAsiaTheme="majorEastAsia" w:hAnsi="Arial" w:cs="Arial"/>
                <w:b/>
                <w:bCs/>
              </w:rPr>
            </w:pPr>
            <w:r w:rsidRPr="61A343BA">
              <w:rPr>
                <w:rStyle w:val="normaltextrun"/>
                <w:rFonts w:ascii="Arial" w:eastAsiaTheme="majorEastAsia" w:hAnsi="Arial" w:cs="Arial"/>
              </w:rPr>
              <w:t>Join (</w:t>
            </w:r>
            <w:r w:rsidRPr="61A343BA">
              <w:rPr>
                <w:rStyle w:val="normaltextrun"/>
                <w:rFonts w:ascii="Arial" w:eastAsiaTheme="majorEastAsia" w:hAnsi="Arial" w:cs="Arial"/>
                <w:highlight w:val="yellow"/>
              </w:rPr>
              <w:t>INSERT COURT/JUDGE/ORGANIZATION NAME</w:t>
            </w:r>
            <w:r w:rsidRPr="61A343BA">
              <w:rPr>
                <w:rStyle w:val="normaltextrun"/>
                <w:rFonts w:ascii="Arial" w:eastAsiaTheme="majorEastAsia" w:hAnsi="Arial" w:cs="Arial"/>
              </w:rPr>
              <w:t xml:space="preserve">) for a #NationalAdoptionDay event at </w:t>
            </w:r>
            <w:r w:rsidRPr="61A343BA">
              <w:rPr>
                <w:rStyle w:val="normaltextrun"/>
                <w:rFonts w:ascii="Arial" w:eastAsiaTheme="majorEastAsia" w:hAnsi="Arial" w:cs="Arial"/>
                <w:highlight w:val="yellow"/>
              </w:rPr>
              <w:t>(INSERT LOCATION)</w:t>
            </w:r>
            <w:r w:rsidRPr="61A343BA">
              <w:rPr>
                <w:rStyle w:val="normaltextrun"/>
                <w:rFonts w:ascii="Arial" w:eastAsiaTheme="majorEastAsia" w:hAnsi="Arial" w:cs="Arial"/>
              </w:rPr>
              <w:t xml:space="preserve"> to celebrate new families coming together through #FosterCareAdoption and raise awareness of the </w:t>
            </w:r>
            <w:r w:rsidR="00C506F2" w:rsidRPr="61A343BA">
              <w:rPr>
                <w:rStyle w:val="normaltextrun"/>
                <w:rFonts w:ascii="Arial" w:eastAsiaTheme="majorEastAsia" w:hAnsi="Arial" w:cs="Arial"/>
              </w:rPr>
              <w:t>1</w:t>
            </w:r>
            <w:r w:rsidR="52BEC22C" w:rsidRPr="61A343BA">
              <w:rPr>
                <w:rStyle w:val="normaltextrun"/>
                <w:rFonts w:ascii="Arial" w:eastAsiaTheme="majorEastAsia" w:hAnsi="Arial" w:cs="Arial"/>
              </w:rPr>
              <w:t>08</w:t>
            </w:r>
            <w:r w:rsidRPr="61A343BA">
              <w:rPr>
                <w:rStyle w:val="normaltextrun"/>
                <w:rFonts w:ascii="Arial" w:eastAsiaTheme="majorEastAsia" w:hAnsi="Arial" w:cs="Arial"/>
              </w:rPr>
              <w:t xml:space="preserve">,000+ </w:t>
            </w:r>
            <w:r w:rsidR="64E409F5" w:rsidRPr="61A343BA">
              <w:rPr>
                <w:rStyle w:val="normaltextrun"/>
                <w:rFonts w:ascii="Arial" w:eastAsiaTheme="majorEastAsia" w:hAnsi="Arial" w:cs="Arial"/>
              </w:rPr>
              <w:t>children</w:t>
            </w:r>
            <w:r w:rsidRPr="61A343BA">
              <w:rPr>
                <w:rStyle w:val="normaltextrun"/>
                <w:rFonts w:ascii="Arial" w:eastAsiaTheme="majorEastAsia" w:hAnsi="Arial" w:cs="Arial"/>
              </w:rPr>
              <w:t xml:space="preserve"> in #FosterCare across the U.S. still waiting for a permanent home.</w:t>
            </w:r>
          </w:p>
        </w:tc>
      </w:tr>
      <w:tr w:rsidR="008D16C7" w:rsidRPr="00285904" w14:paraId="78B9BD42" w14:textId="77777777" w:rsidTr="61A343BA">
        <w:trPr>
          <w:trHeight w:val="1340"/>
        </w:trPr>
        <w:tc>
          <w:tcPr>
            <w:tcW w:w="2515" w:type="dxa"/>
            <w:tcBorders>
              <w:top w:val="single" w:sz="4" w:space="0" w:color="auto"/>
              <w:left w:val="single" w:sz="4" w:space="0" w:color="auto"/>
              <w:bottom w:val="single" w:sz="4" w:space="0" w:color="auto"/>
              <w:right w:val="single" w:sz="4" w:space="0" w:color="auto"/>
            </w:tcBorders>
            <w:vAlign w:val="center"/>
          </w:tcPr>
          <w:p w14:paraId="50B60106" w14:textId="27241E07" w:rsidR="008D16C7" w:rsidRPr="00D87E66" w:rsidRDefault="008D16C7">
            <w:pPr>
              <w:pStyle w:val="paragraph"/>
              <w:spacing w:before="0" w:beforeAutospacing="0" w:after="0" w:afterAutospacing="0"/>
              <w:textAlignment w:val="baseline"/>
              <w:rPr>
                <w:rStyle w:val="normaltextrun"/>
                <w:rFonts w:ascii="Arial" w:eastAsiaTheme="majorEastAsia" w:hAnsi="Arial" w:cs="Arial"/>
              </w:rPr>
            </w:pPr>
            <w:r w:rsidRPr="00D87E66">
              <w:rPr>
                <w:rStyle w:val="normaltextrun"/>
                <w:rFonts w:ascii="Arial" w:eastAsiaTheme="majorEastAsia" w:hAnsi="Arial" w:cs="Arial"/>
              </w:rPr>
              <w:t xml:space="preserve">Option </w:t>
            </w:r>
            <w:r w:rsidR="00ED7BFC">
              <w:rPr>
                <w:rStyle w:val="normaltextrun"/>
                <w:rFonts w:ascii="Arial" w:eastAsiaTheme="majorEastAsia" w:hAnsi="Arial" w:cs="Arial"/>
              </w:rPr>
              <w:t>4</w:t>
            </w:r>
            <w:r w:rsidR="00327C97" w:rsidRPr="00D87E66">
              <w:rPr>
                <w:rStyle w:val="normaltextrun"/>
                <w:rFonts w:ascii="Arial" w:eastAsiaTheme="majorEastAsia" w:hAnsi="Arial" w:cs="Arial"/>
              </w:rPr>
              <w:t xml:space="preserve"> (Post-Event)</w:t>
            </w:r>
          </w:p>
        </w:tc>
        <w:tc>
          <w:tcPr>
            <w:tcW w:w="6835" w:type="dxa"/>
            <w:tcBorders>
              <w:top w:val="single" w:sz="4" w:space="0" w:color="auto"/>
              <w:left w:val="single" w:sz="4" w:space="0" w:color="auto"/>
              <w:bottom w:val="single" w:sz="4" w:space="0" w:color="auto"/>
              <w:right w:val="single" w:sz="4" w:space="0" w:color="auto"/>
            </w:tcBorders>
            <w:vAlign w:val="center"/>
          </w:tcPr>
          <w:p w14:paraId="71522DF3" w14:textId="0E6B19A8" w:rsidR="008D16C7" w:rsidRPr="00285904" w:rsidRDefault="0C05AE5D" w:rsidP="61A343BA">
            <w:pPr>
              <w:pStyle w:val="paragraph"/>
              <w:spacing w:before="0" w:beforeAutospacing="0" w:after="0" w:afterAutospacing="0"/>
              <w:textAlignment w:val="baseline"/>
              <w:rPr>
                <w:rStyle w:val="normaltextrun"/>
                <w:rFonts w:ascii="Arial" w:eastAsiaTheme="majorEastAsia" w:hAnsi="Arial" w:cs="Arial"/>
              </w:rPr>
            </w:pPr>
            <w:r w:rsidRPr="61A343BA">
              <w:rPr>
                <w:rStyle w:val="normaltextrun"/>
                <w:rFonts w:ascii="Arial" w:eastAsiaTheme="majorEastAsia" w:hAnsi="Arial" w:cs="Arial"/>
              </w:rPr>
              <w:t>In recognition of</w:t>
            </w:r>
            <w:r w:rsidR="1CACB97A" w:rsidRPr="61A343BA">
              <w:rPr>
                <w:rStyle w:val="normaltextrun"/>
                <w:rFonts w:ascii="Arial" w:eastAsiaTheme="majorEastAsia" w:hAnsi="Arial" w:cs="Arial"/>
              </w:rPr>
              <w:t xml:space="preserve"> the 25</w:t>
            </w:r>
            <w:r w:rsidR="1CACB97A" w:rsidRPr="61A343BA">
              <w:rPr>
                <w:rStyle w:val="normaltextrun"/>
                <w:rFonts w:ascii="Arial" w:eastAsiaTheme="majorEastAsia" w:hAnsi="Arial" w:cs="Arial"/>
                <w:vertAlign w:val="superscript"/>
              </w:rPr>
              <w:t>th</w:t>
            </w:r>
            <w:r w:rsidR="1CACB97A" w:rsidRPr="61A343BA">
              <w:rPr>
                <w:rStyle w:val="normaltextrun"/>
                <w:rFonts w:ascii="Arial" w:eastAsiaTheme="majorEastAsia" w:hAnsi="Arial" w:cs="Arial"/>
              </w:rPr>
              <w:t xml:space="preserve"> anniversary of</w:t>
            </w:r>
            <w:r w:rsidRPr="61A343BA">
              <w:rPr>
                <w:rStyle w:val="normaltextrun"/>
                <w:rFonts w:ascii="Arial" w:eastAsiaTheme="majorEastAsia" w:hAnsi="Arial" w:cs="Arial"/>
              </w:rPr>
              <w:t xml:space="preserve"> #NationalAdoptionDay, (</w:t>
            </w:r>
            <w:r w:rsidRPr="61A343BA">
              <w:rPr>
                <w:rStyle w:val="normaltextrun"/>
                <w:rFonts w:ascii="Arial" w:eastAsiaTheme="majorEastAsia" w:hAnsi="Arial" w:cs="Arial"/>
                <w:highlight w:val="yellow"/>
              </w:rPr>
              <w:t>INSERT ORGANIZATION NAME</w:t>
            </w:r>
            <w:r w:rsidRPr="61A343BA">
              <w:rPr>
                <w:rStyle w:val="normaltextrun"/>
                <w:rFonts w:ascii="Arial" w:eastAsiaTheme="majorEastAsia" w:hAnsi="Arial" w:cs="Arial"/>
              </w:rPr>
              <w:t>) hosted an event on (</w:t>
            </w:r>
            <w:r w:rsidRPr="61A343BA">
              <w:rPr>
                <w:rStyle w:val="normaltextrun"/>
                <w:rFonts w:ascii="Arial" w:eastAsiaTheme="majorEastAsia" w:hAnsi="Arial" w:cs="Arial"/>
                <w:highlight w:val="yellow"/>
              </w:rPr>
              <w:t>INSERT DATE</w:t>
            </w:r>
            <w:r w:rsidRPr="61A343BA">
              <w:rPr>
                <w:rStyle w:val="normaltextrun"/>
                <w:rFonts w:ascii="Arial" w:eastAsiaTheme="majorEastAsia" w:hAnsi="Arial" w:cs="Arial"/>
              </w:rPr>
              <w:t xml:space="preserve">) to celebrate the adoptions of </w:t>
            </w:r>
            <w:r w:rsidRPr="61A343BA">
              <w:rPr>
                <w:rStyle w:val="normaltextrun"/>
                <w:rFonts w:ascii="Arial" w:eastAsiaTheme="majorEastAsia" w:hAnsi="Arial" w:cs="Arial"/>
                <w:highlight w:val="yellow"/>
              </w:rPr>
              <w:t>(INSERT NUMBER OF CHILDREN FINALIZING ADOPTIONS)</w:t>
            </w:r>
            <w:r w:rsidRPr="61A343BA">
              <w:rPr>
                <w:rStyle w:val="normaltextrun"/>
                <w:rFonts w:ascii="Arial" w:eastAsiaTheme="majorEastAsia" w:hAnsi="Arial" w:cs="Arial"/>
              </w:rPr>
              <w:t xml:space="preserve"> children in #FosterCare. Learn more at nationaladoptionday.org (</w:t>
            </w:r>
            <w:r w:rsidRPr="61A343BA">
              <w:rPr>
                <w:rStyle w:val="normaltextrun"/>
                <w:rFonts w:ascii="Arial" w:eastAsiaTheme="majorEastAsia" w:hAnsi="Arial" w:cs="Arial"/>
                <w:highlight w:val="yellow"/>
              </w:rPr>
              <w:t>OR ORGANIZATION URL</w:t>
            </w:r>
            <w:r w:rsidRPr="61A343BA">
              <w:rPr>
                <w:rStyle w:val="normaltextrun"/>
                <w:rFonts w:ascii="Arial" w:eastAsiaTheme="majorEastAsia" w:hAnsi="Arial" w:cs="Arial"/>
              </w:rPr>
              <w:t>)</w:t>
            </w:r>
          </w:p>
        </w:tc>
      </w:tr>
    </w:tbl>
    <w:p w14:paraId="716F011C" w14:textId="77777777" w:rsidR="00FE21F6" w:rsidRPr="00285904" w:rsidRDefault="00FE21F6" w:rsidP="00FE21F6">
      <w:pPr>
        <w:pStyle w:val="paragraph"/>
        <w:spacing w:before="0" w:beforeAutospacing="0" w:after="0" w:afterAutospacing="0"/>
        <w:textAlignment w:val="baseline"/>
        <w:rPr>
          <w:rStyle w:val="normaltextrun"/>
          <w:rFonts w:ascii="Arial" w:eastAsiaTheme="majorEastAsia" w:hAnsi="Arial" w:cs="Arial"/>
          <w:b/>
          <w:bCs/>
          <w:sz w:val="22"/>
          <w:szCs w:val="22"/>
        </w:rPr>
      </w:pPr>
    </w:p>
    <w:p w14:paraId="4A8A8928" w14:textId="77777777" w:rsidR="00FE21F6" w:rsidRPr="00285904" w:rsidRDefault="00FE21F6" w:rsidP="00FE21F6">
      <w:pPr>
        <w:pStyle w:val="NoSpacing"/>
        <w:rPr>
          <w:rFonts w:cs="Arial"/>
          <w:color w:val="FFFFFF" w:themeColor="background1"/>
        </w:rPr>
      </w:pPr>
    </w:p>
    <w:p w14:paraId="110BDE84" w14:textId="77777777" w:rsidR="00ED7BFC" w:rsidRDefault="00ED7BFC" w:rsidP="00FE21F6">
      <w:pPr>
        <w:pStyle w:val="NoSpacing"/>
        <w:rPr>
          <w:rFonts w:cs="Arial"/>
          <w:b/>
          <w:bCs/>
        </w:rPr>
      </w:pPr>
    </w:p>
    <w:p w14:paraId="4DA982F2" w14:textId="77777777" w:rsidR="00ED7BFC" w:rsidRDefault="00ED7BFC" w:rsidP="00FE21F6">
      <w:pPr>
        <w:pStyle w:val="NoSpacing"/>
        <w:rPr>
          <w:b/>
          <w:bCs/>
        </w:rPr>
      </w:pPr>
    </w:p>
    <w:p w14:paraId="3FBC9248" w14:textId="2A6707F8" w:rsidR="00FE21F6" w:rsidRPr="00285904" w:rsidRDefault="00FE21F6" w:rsidP="00FE21F6">
      <w:pPr>
        <w:pStyle w:val="NoSpacing"/>
        <w:rPr>
          <w:rStyle w:val="normaltextrun"/>
          <w:rFonts w:cs="Arial"/>
        </w:rPr>
      </w:pPr>
      <w:r w:rsidRPr="00285904">
        <w:rPr>
          <w:rFonts w:cs="Arial"/>
          <w:b/>
          <w:bCs/>
        </w:rPr>
        <w:t>Instagram</w:t>
      </w:r>
    </w:p>
    <w:tbl>
      <w:tblPr>
        <w:tblStyle w:val="TableGrid"/>
        <w:tblW w:w="9350" w:type="dxa"/>
        <w:tblInd w:w="0" w:type="dxa"/>
        <w:tblLook w:val="04A0" w:firstRow="1" w:lastRow="0" w:firstColumn="1" w:lastColumn="0" w:noHBand="0" w:noVBand="1"/>
      </w:tblPr>
      <w:tblGrid>
        <w:gridCol w:w="2515"/>
        <w:gridCol w:w="6835"/>
      </w:tblGrid>
      <w:tr w:rsidR="00FE21F6" w:rsidRPr="00285904" w14:paraId="30FD2873" w14:textId="77777777" w:rsidTr="3096C434">
        <w:trPr>
          <w:trHeight w:val="300"/>
        </w:trPr>
        <w:tc>
          <w:tcPr>
            <w:tcW w:w="2515" w:type="dxa"/>
            <w:tcBorders>
              <w:top w:val="single" w:sz="4" w:space="0" w:color="auto"/>
              <w:left w:val="single" w:sz="4" w:space="0" w:color="auto"/>
              <w:bottom w:val="single" w:sz="4" w:space="0" w:color="auto"/>
              <w:right w:val="single" w:sz="4" w:space="0" w:color="auto"/>
            </w:tcBorders>
            <w:vAlign w:val="center"/>
            <w:hideMark/>
          </w:tcPr>
          <w:p w14:paraId="4044AA53" w14:textId="19493E85" w:rsidR="00FE21F6" w:rsidRPr="007A755B" w:rsidRDefault="00FE21F6">
            <w:pPr>
              <w:pStyle w:val="paragraph"/>
              <w:spacing w:before="0" w:beforeAutospacing="0" w:after="0" w:afterAutospacing="0"/>
              <w:textAlignment w:val="baseline"/>
              <w:rPr>
                <w:rStyle w:val="normaltextrun"/>
                <w:rFonts w:ascii="Arial" w:eastAsiaTheme="majorEastAsia" w:hAnsi="Arial" w:cs="Arial"/>
              </w:rPr>
            </w:pPr>
            <w:r w:rsidRPr="007A755B">
              <w:rPr>
                <w:rStyle w:val="normaltextrun"/>
                <w:rFonts w:ascii="Arial" w:eastAsiaTheme="majorEastAsia" w:hAnsi="Arial" w:cs="Arial"/>
              </w:rPr>
              <w:t>Option 1</w:t>
            </w:r>
            <w:r w:rsidR="009C7928" w:rsidRPr="007A755B">
              <w:rPr>
                <w:rStyle w:val="normaltextrun"/>
                <w:rFonts w:ascii="Arial" w:eastAsiaTheme="majorEastAsia" w:hAnsi="Arial" w:cs="Arial"/>
              </w:rPr>
              <w:t xml:space="preserve"> (Awareness)</w:t>
            </w:r>
          </w:p>
        </w:tc>
        <w:tc>
          <w:tcPr>
            <w:tcW w:w="6835" w:type="dxa"/>
            <w:tcBorders>
              <w:top w:val="single" w:sz="4" w:space="0" w:color="auto"/>
              <w:left w:val="single" w:sz="4" w:space="0" w:color="auto"/>
              <w:bottom w:val="single" w:sz="4" w:space="0" w:color="auto"/>
              <w:right w:val="single" w:sz="4" w:space="0" w:color="auto"/>
            </w:tcBorders>
            <w:hideMark/>
          </w:tcPr>
          <w:p w14:paraId="5C82A231" w14:textId="4367C61E" w:rsidR="00FE21F6" w:rsidRDefault="00FE21F6" w:rsidP="3096C434">
            <w:pPr>
              <w:pStyle w:val="paragraph"/>
              <w:spacing w:before="0" w:beforeAutospacing="0" w:after="0" w:afterAutospacing="0"/>
              <w:textAlignment w:val="baseline"/>
              <w:rPr>
                <w:rStyle w:val="normaltextrun"/>
                <w:rFonts w:ascii="Arial" w:eastAsiaTheme="majorEastAsia" w:hAnsi="Arial" w:cs="Arial"/>
              </w:rPr>
            </w:pPr>
            <w:r w:rsidRPr="3096C434">
              <w:rPr>
                <w:rStyle w:val="normaltextrun"/>
                <w:rFonts w:ascii="Arial" w:eastAsiaTheme="majorEastAsia" w:hAnsi="Arial" w:cs="Arial"/>
              </w:rPr>
              <w:t>Right now,</w:t>
            </w:r>
            <w:r w:rsidR="00610C55" w:rsidRPr="3096C434">
              <w:rPr>
                <w:rStyle w:val="normaltextrun"/>
                <w:rFonts w:ascii="Arial" w:eastAsiaTheme="majorEastAsia" w:hAnsi="Arial" w:cs="Arial"/>
              </w:rPr>
              <w:t xml:space="preserve"> more than</w:t>
            </w:r>
            <w:r w:rsidRPr="3096C434">
              <w:rPr>
                <w:rStyle w:val="normaltextrun"/>
                <w:rFonts w:ascii="Arial" w:eastAsiaTheme="majorEastAsia" w:hAnsi="Arial" w:cs="Arial"/>
              </w:rPr>
              <w:t xml:space="preserve"> </w:t>
            </w:r>
            <w:r w:rsidR="00C506F2" w:rsidRPr="3096C434">
              <w:rPr>
                <w:rStyle w:val="normaltextrun"/>
                <w:rFonts w:ascii="Arial" w:eastAsiaTheme="majorEastAsia" w:hAnsi="Arial" w:cs="Arial"/>
              </w:rPr>
              <w:t>1</w:t>
            </w:r>
            <w:r w:rsidR="59F522FC" w:rsidRPr="3096C434">
              <w:rPr>
                <w:rStyle w:val="normaltextrun"/>
                <w:rFonts w:ascii="Arial" w:eastAsiaTheme="majorEastAsia" w:hAnsi="Arial" w:cs="Arial"/>
              </w:rPr>
              <w:t>08</w:t>
            </w:r>
            <w:r w:rsidRPr="3096C434">
              <w:rPr>
                <w:rStyle w:val="normaltextrun"/>
                <w:rFonts w:ascii="Arial" w:eastAsiaTheme="majorEastAsia" w:hAnsi="Arial" w:cs="Arial"/>
              </w:rPr>
              <w:t>,000 children are lingering in #FosterCare</w:t>
            </w:r>
            <w:r w:rsidR="0AD70742" w:rsidRPr="3096C434">
              <w:rPr>
                <w:rStyle w:val="normaltextrun"/>
                <w:rFonts w:ascii="Arial" w:eastAsiaTheme="majorEastAsia" w:hAnsi="Arial" w:cs="Arial"/>
              </w:rPr>
              <w:t xml:space="preserve"> in the U.S</w:t>
            </w:r>
            <w:r w:rsidRPr="3096C434">
              <w:rPr>
                <w:rStyle w:val="normaltextrun"/>
                <w:rFonts w:ascii="Arial" w:eastAsiaTheme="majorEastAsia" w:hAnsi="Arial" w:cs="Arial"/>
              </w:rPr>
              <w:t>. (</w:t>
            </w:r>
            <w:r w:rsidRPr="3096C434">
              <w:rPr>
                <w:rStyle w:val="normaltextrun"/>
                <w:rFonts w:ascii="Arial" w:eastAsiaTheme="majorEastAsia" w:hAnsi="Arial" w:cs="Arial"/>
                <w:highlight w:val="yellow"/>
              </w:rPr>
              <w:t>INSERT COURT/JUDGE/ORGANIZATION NAME</w:t>
            </w:r>
            <w:r w:rsidRPr="3096C434">
              <w:rPr>
                <w:rStyle w:val="normaltextrun"/>
                <w:rFonts w:ascii="Arial" w:eastAsiaTheme="majorEastAsia" w:hAnsi="Arial" w:cs="Arial"/>
              </w:rPr>
              <w:t>) is celebrating #NationalAdoptionDay to help raise awareness about the urgent need for #FosterCareAdoption. Learn more using the #LinkInBio or by following @DTFA.</w:t>
            </w:r>
          </w:p>
          <w:p w14:paraId="7DDF43C8" w14:textId="77777777" w:rsidR="007A644F" w:rsidRDefault="007A644F" w:rsidP="3096C434">
            <w:pPr>
              <w:pStyle w:val="paragraph"/>
              <w:spacing w:before="0" w:beforeAutospacing="0" w:after="0" w:afterAutospacing="0"/>
              <w:textAlignment w:val="baseline"/>
              <w:rPr>
                <w:rStyle w:val="normaltextrun"/>
                <w:rFonts w:ascii="Arial" w:eastAsiaTheme="majorEastAsia" w:hAnsi="Arial" w:cs="Arial"/>
              </w:rPr>
            </w:pPr>
          </w:p>
          <w:p w14:paraId="6706C0DD" w14:textId="0746280B" w:rsidR="007A644F" w:rsidRDefault="007A644F" w:rsidP="3096C434">
            <w:pPr>
              <w:pStyle w:val="paragraph"/>
              <w:spacing w:before="0" w:beforeAutospacing="0" w:after="0" w:afterAutospacing="0"/>
              <w:textAlignment w:val="baseline"/>
              <w:rPr>
                <w:rStyle w:val="normaltextrun"/>
                <w:rFonts w:ascii="Arial" w:eastAsiaTheme="majorEastAsia" w:hAnsi="Arial" w:cs="Arial"/>
              </w:rPr>
            </w:pPr>
            <w:r w:rsidRPr="3096C434">
              <w:rPr>
                <w:rStyle w:val="normaltextrun"/>
                <w:rFonts w:ascii="Arial" w:eastAsiaTheme="majorEastAsia" w:hAnsi="Arial" w:cs="Arial"/>
              </w:rPr>
              <w:t xml:space="preserve">(#LinkInBio — </w:t>
            </w:r>
            <w:hyperlink r:id="rId12" w:history="1">
              <w:r w:rsidRPr="3096C434">
                <w:rPr>
                  <w:rStyle w:val="Hyperlink"/>
                  <w:rFonts w:ascii="Arial" w:eastAsiaTheme="majorEastAsia" w:hAnsi="Arial" w:cs="Arial"/>
                </w:rPr>
                <w:t>www.nationaladoptionday.org</w:t>
              </w:r>
            </w:hyperlink>
            <w:r w:rsidRPr="3096C434">
              <w:rPr>
                <w:rStyle w:val="normaltextrun"/>
                <w:rFonts w:ascii="Arial" w:eastAsiaTheme="majorEastAsia" w:hAnsi="Arial" w:cs="Arial"/>
              </w:rPr>
              <w:t xml:space="preserve">) </w:t>
            </w:r>
          </w:p>
          <w:p w14:paraId="2841E51E" w14:textId="77777777" w:rsidR="007A644F" w:rsidRDefault="007A644F" w:rsidP="3096C434">
            <w:pPr>
              <w:pStyle w:val="paragraph"/>
              <w:spacing w:before="0" w:beforeAutospacing="0" w:after="0" w:afterAutospacing="0"/>
              <w:textAlignment w:val="baseline"/>
              <w:rPr>
                <w:rStyle w:val="normaltextrun"/>
                <w:rFonts w:ascii="Arial" w:eastAsiaTheme="majorEastAsia" w:hAnsi="Arial" w:cs="Arial"/>
              </w:rPr>
            </w:pPr>
          </w:p>
          <w:p w14:paraId="254707A6" w14:textId="42F17EEA" w:rsidR="00610C55" w:rsidRPr="00285904" w:rsidRDefault="00610C55" w:rsidP="00610C55">
            <w:pPr>
              <w:pStyle w:val="paragraph"/>
              <w:spacing w:before="0" w:beforeAutospacing="0" w:after="0" w:afterAutospacing="0"/>
              <w:textAlignment w:val="baseline"/>
              <w:rPr>
                <w:rStyle w:val="normaltextrun"/>
                <w:rFonts w:ascii="Arial" w:eastAsiaTheme="majorEastAsia" w:hAnsi="Arial" w:cs="Arial"/>
                <w:b/>
                <w:bCs/>
              </w:rPr>
            </w:pPr>
          </w:p>
        </w:tc>
      </w:tr>
      <w:tr w:rsidR="00ED7BFC" w:rsidRPr="00285904" w14:paraId="73788CE2" w14:textId="77777777" w:rsidTr="3096C434">
        <w:trPr>
          <w:trHeight w:val="1763"/>
        </w:trPr>
        <w:tc>
          <w:tcPr>
            <w:tcW w:w="2515" w:type="dxa"/>
            <w:tcBorders>
              <w:top w:val="single" w:sz="4" w:space="0" w:color="auto"/>
              <w:left w:val="single" w:sz="4" w:space="0" w:color="auto"/>
              <w:bottom w:val="single" w:sz="4" w:space="0" w:color="auto"/>
              <w:right w:val="single" w:sz="4" w:space="0" w:color="auto"/>
            </w:tcBorders>
            <w:vAlign w:val="center"/>
          </w:tcPr>
          <w:p w14:paraId="6F1D42DF" w14:textId="000DB2AA" w:rsidR="00ED7BFC" w:rsidRPr="007A755B" w:rsidRDefault="00ED7BFC">
            <w:pPr>
              <w:pStyle w:val="paragraph"/>
              <w:spacing w:before="0" w:beforeAutospacing="0" w:after="0" w:afterAutospacing="0"/>
              <w:textAlignment w:val="baseline"/>
              <w:rPr>
                <w:rStyle w:val="normaltextrun"/>
                <w:rFonts w:ascii="Arial" w:eastAsiaTheme="majorEastAsia" w:hAnsi="Arial" w:cs="Arial"/>
              </w:rPr>
            </w:pPr>
            <w:r>
              <w:rPr>
                <w:rStyle w:val="normaltextrun"/>
                <w:rFonts w:ascii="Arial" w:eastAsiaTheme="majorEastAsia" w:hAnsi="Arial" w:cs="Arial"/>
              </w:rPr>
              <w:t>Option 2 (Awareness)</w:t>
            </w:r>
          </w:p>
        </w:tc>
        <w:tc>
          <w:tcPr>
            <w:tcW w:w="6835" w:type="dxa"/>
            <w:tcBorders>
              <w:top w:val="single" w:sz="4" w:space="0" w:color="auto"/>
              <w:left w:val="single" w:sz="4" w:space="0" w:color="auto"/>
              <w:bottom w:val="single" w:sz="4" w:space="0" w:color="auto"/>
              <w:right w:val="single" w:sz="4" w:space="0" w:color="auto"/>
            </w:tcBorders>
            <w:vAlign w:val="center"/>
          </w:tcPr>
          <w:p w14:paraId="45FCBB26" w14:textId="06EEE924" w:rsidR="00ED7BFC" w:rsidRPr="00ED7BFC" w:rsidRDefault="00ED7BFC" w:rsidP="3096C434">
            <w:pPr>
              <w:pStyle w:val="paragraph"/>
              <w:textAlignment w:val="baseline"/>
              <w:rPr>
                <w:rStyle w:val="normaltextrun"/>
                <w:rFonts w:ascii="Arial" w:eastAsiaTheme="majorEastAsia" w:hAnsi="Arial" w:cs="Arial"/>
              </w:rPr>
            </w:pPr>
            <w:r w:rsidRPr="3096C434">
              <w:rPr>
                <w:rStyle w:val="normaltextrun"/>
                <w:rFonts w:ascii="Arial" w:eastAsiaTheme="majorEastAsia" w:hAnsi="Arial" w:cs="Arial"/>
              </w:rPr>
              <w:t xml:space="preserve">Every year, nearly 20,000 youth age out of #FosterCare in the </w:t>
            </w:r>
            <w:r w:rsidR="00610C55" w:rsidRPr="3096C434">
              <w:rPr>
                <w:rStyle w:val="normaltextrun"/>
                <w:rFonts w:ascii="Arial" w:eastAsiaTheme="majorEastAsia" w:hAnsi="Arial" w:cs="Arial"/>
              </w:rPr>
              <w:t>U.S.</w:t>
            </w:r>
            <w:r w:rsidRPr="3096C434">
              <w:rPr>
                <w:rStyle w:val="normaltextrun"/>
                <w:rFonts w:ascii="Arial" w:eastAsiaTheme="majorEastAsia" w:hAnsi="Arial" w:cs="Arial"/>
              </w:rPr>
              <w:t xml:space="preserve"> without a permanent family. @hjdambroz was one of those young people. Thankfully, his story has a positive outcome but far too many children are not so lucky. </w:t>
            </w:r>
          </w:p>
          <w:p w14:paraId="7957DA35" w14:textId="19D506F7" w:rsidR="00ED7BFC" w:rsidRDefault="00ED7BFC" w:rsidP="3096C434">
            <w:pPr>
              <w:pStyle w:val="paragraph"/>
              <w:spacing w:before="0" w:beforeAutospacing="0" w:after="0" w:afterAutospacing="0"/>
              <w:textAlignment w:val="baseline"/>
              <w:rPr>
                <w:rStyle w:val="normaltextrun"/>
                <w:rFonts w:ascii="Arial" w:eastAsiaTheme="majorEastAsia" w:hAnsi="Arial" w:cs="Arial"/>
              </w:rPr>
            </w:pPr>
            <w:r w:rsidRPr="3096C434">
              <w:rPr>
                <w:rStyle w:val="normaltextrun"/>
                <w:rFonts w:ascii="Arial" w:eastAsiaTheme="majorEastAsia" w:hAnsi="Arial" w:cs="Arial"/>
              </w:rPr>
              <w:t xml:space="preserve">As we look forward to </w:t>
            </w:r>
            <w:r w:rsidRPr="3096C434">
              <w:rPr>
                <w:rStyle w:val="normaltextrun"/>
                <w:rFonts w:ascii="Arial" w:eastAsiaTheme="majorEastAsia" w:hAnsi="Arial" w:cs="Arial"/>
                <w:highlight w:val="yellow"/>
              </w:rPr>
              <w:t>[INSERT EVENT NAME]</w:t>
            </w:r>
            <w:r w:rsidRPr="3096C434">
              <w:rPr>
                <w:rStyle w:val="normaltextrun"/>
                <w:rFonts w:ascii="Arial" w:eastAsiaTheme="majorEastAsia" w:hAnsi="Arial" w:cs="Arial"/>
              </w:rPr>
              <w:t xml:space="preserve"> on </w:t>
            </w:r>
            <w:r w:rsidRPr="3096C434">
              <w:rPr>
                <w:rStyle w:val="normaltextrun"/>
                <w:rFonts w:ascii="Arial" w:eastAsiaTheme="majorEastAsia" w:hAnsi="Arial" w:cs="Arial"/>
                <w:highlight w:val="yellow"/>
              </w:rPr>
              <w:t>[INSERT DATE]</w:t>
            </w:r>
            <w:r w:rsidRPr="3096C434">
              <w:rPr>
                <w:rStyle w:val="normaltextrun"/>
                <w:rFonts w:ascii="Arial" w:eastAsiaTheme="majorEastAsia" w:hAnsi="Arial" w:cs="Arial"/>
              </w:rPr>
              <w:t xml:space="preserve">, will you share </w:t>
            </w:r>
            <w:r w:rsidR="007A644F" w:rsidRPr="3096C434">
              <w:rPr>
                <w:rStyle w:val="normaltextrun"/>
                <w:rFonts w:ascii="Arial" w:eastAsiaTheme="majorEastAsia" w:hAnsi="Arial" w:cs="Arial"/>
              </w:rPr>
              <w:t xml:space="preserve">a </w:t>
            </w:r>
            <w:r w:rsidRPr="3096C434">
              <w:rPr>
                <w:rStyle w:val="normaltextrun"/>
                <w:rFonts w:ascii="Arial" w:eastAsiaTheme="majorEastAsia" w:hAnsi="Arial" w:cs="Arial"/>
              </w:rPr>
              <w:t xml:space="preserve">special message from David to help elevate the conversation about #FosterCareAdoption and ways to help? </w:t>
            </w:r>
            <w:r w:rsidR="00205A68" w:rsidRPr="3096C434">
              <w:rPr>
                <w:rStyle w:val="normaltextrun"/>
                <w:rFonts w:ascii="Arial" w:eastAsiaTheme="majorEastAsia" w:hAnsi="Arial" w:cs="Arial"/>
              </w:rPr>
              <w:t>See our #LinkInBio</w:t>
            </w:r>
            <w:r w:rsidR="00483727" w:rsidRPr="3096C434">
              <w:rPr>
                <w:rStyle w:val="normaltextrun"/>
                <w:rFonts w:ascii="Arial" w:eastAsiaTheme="majorEastAsia" w:hAnsi="Arial" w:cs="Arial"/>
              </w:rPr>
              <w:t xml:space="preserve">. </w:t>
            </w:r>
            <w:r w:rsidRPr="3096C434">
              <w:rPr>
                <w:rStyle w:val="normaltextrun"/>
                <w:rFonts w:ascii="Arial" w:eastAsiaTheme="majorEastAsia" w:hAnsi="Arial" w:cs="Arial"/>
              </w:rPr>
              <w:t>A simple conversation can change the life of a waiting child.</w:t>
            </w:r>
            <w:r w:rsidR="00483727" w:rsidRPr="3096C434">
              <w:rPr>
                <w:rStyle w:val="normaltextrun"/>
                <w:rFonts w:eastAsiaTheme="majorEastAsia"/>
              </w:rPr>
              <w:t xml:space="preserve"> </w:t>
            </w:r>
            <w:r w:rsidRPr="3096C434">
              <w:rPr>
                <w:rStyle w:val="normaltextrun"/>
                <w:rFonts w:ascii="Arial" w:eastAsiaTheme="majorEastAsia" w:hAnsi="Arial" w:cs="Arial"/>
              </w:rPr>
              <w:t>#NationalAdoptionDay</w:t>
            </w:r>
          </w:p>
          <w:p w14:paraId="63E9426D" w14:textId="77777777" w:rsidR="00205A68" w:rsidRDefault="00205A68" w:rsidP="3096C434">
            <w:pPr>
              <w:pStyle w:val="paragraph"/>
              <w:spacing w:before="0" w:beforeAutospacing="0" w:after="0" w:afterAutospacing="0"/>
              <w:textAlignment w:val="baseline"/>
              <w:rPr>
                <w:rStyle w:val="normaltextrun"/>
                <w:rFonts w:ascii="Arial" w:eastAsiaTheme="majorEastAsia" w:hAnsi="Arial" w:cs="Arial"/>
              </w:rPr>
            </w:pPr>
          </w:p>
          <w:p w14:paraId="509B5E2C" w14:textId="70759E7E" w:rsidR="00205A68" w:rsidRPr="00285904" w:rsidRDefault="00205A68" w:rsidP="3096C434">
            <w:pPr>
              <w:pStyle w:val="paragraph"/>
              <w:spacing w:before="0" w:beforeAutospacing="0" w:after="0" w:afterAutospacing="0"/>
              <w:textAlignment w:val="baseline"/>
              <w:rPr>
                <w:rStyle w:val="normaltextrun"/>
                <w:rFonts w:ascii="Arial" w:eastAsiaTheme="majorEastAsia" w:hAnsi="Arial" w:cs="Arial"/>
              </w:rPr>
            </w:pPr>
            <w:r w:rsidRPr="3096C434">
              <w:rPr>
                <w:rStyle w:val="normaltextrun"/>
                <w:rFonts w:ascii="Arial" w:eastAsiaTheme="majorEastAsia" w:hAnsi="Arial" w:cs="Arial"/>
              </w:rPr>
              <w:t xml:space="preserve">(#LinkInBio — </w:t>
            </w:r>
            <w:hyperlink r:id="rId13" w:history="1">
              <w:r w:rsidRPr="3096C434">
                <w:rPr>
                  <w:rStyle w:val="Hyperlink"/>
                  <w:rFonts w:ascii="Arial" w:eastAsiaTheme="majorEastAsia" w:hAnsi="Arial" w:cs="Arial"/>
                </w:rPr>
                <w:t>https://youtu.be/BgUCBmPEJvI?si=Tn2rv0wdbl3XwVKi</w:t>
              </w:r>
            </w:hyperlink>
            <w:r w:rsidRPr="3096C434">
              <w:rPr>
                <w:rStyle w:val="Hyperlink"/>
                <w:rFonts w:ascii="Arial" w:eastAsiaTheme="majorEastAsia" w:hAnsi="Arial" w:cs="Arial"/>
              </w:rPr>
              <w:t>)</w:t>
            </w:r>
          </w:p>
        </w:tc>
      </w:tr>
      <w:tr w:rsidR="00FE21F6" w:rsidRPr="00285904" w14:paraId="73777FCF" w14:textId="77777777" w:rsidTr="3096C434">
        <w:trPr>
          <w:trHeight w:val="1763"/>
        </w:trPr>
        <w:tc>
          <w:tcPr>
            <w:tcW w:w="2515" w:type="dxa"/>
            <w:tcBorders>
              <w:top w:val="single" w:sz="4" w:space="0" w:color="auto"/>
              <w:left w:val="single" w:sz="4" w:space="0" w:color="auto"/>
              <w:bottom w:val="single" w:sz="4" w:space="0" w:color="auto"/>
              <w:right w:val="single" w:sz="4" w:space="0" w:color="auto"/>
            </w:tcBorders>
            <w:vAlign w:val="center"/>
            <w:hideMark/>
          </w:tcPr>
          <w:p w14:paraId="7B057FA4" w14:textId="52036513" w:rsidR="00FE21F6" w:rsidRPr="007A755B" w:rsidRDefault="00FE21F6">
            <w:pPr>
              <w:pStyle w:val="paragraph"/>
              <w:spacing w:before="0" w:beforeAutospacing="0" w:after="0" w:afterAutospacing="0"/>
              <w:textAlignment w:val="baseline"/>
              <w:rPr>
                <w:rStyle w:val="normaltextrun"/>
                <w:rFonts w:ascii="Arial" w:eastAsiaTheme="majorEastAsia" w:hAnsi="Arial" w:cs="Arial"/>
              </w:rPr>
            </w:pPr>
            <w:r w:rsidRPr="007A755B">
              <w:rPr>
                <w:rStyle w:val="normaltextrun"/>
                <w:rFonts w:ascii="Arial" w:eastAsiaTheme="majorEastAsia" w:hAnsi="Arial" w:cs="Arial"/>
              </w:rPr>
              <w:t xml:space="preserve">Option </w:t>
            </w:r>
            <w:r w:rsidR="00ED7BFC">
              <w:rPr>
                <w:rStyle w:val="normaltextrun"/>
                <w:rFonts w:ascii="Arial" w:eastAsiaTheme="majorEastAsia" w:hAnsi="Arial" w:cs="Arial"/>
              </w:rPr>
              <w:t>3</w:t>
            </w:r>
            <w:r w:rsidR="009C7928" w:rsidRPr="007A755B">
              <w:rPr>
                <w:rStyle w:val="normaltextrun"/>
                <w:rFonts w:ascii="Arial" w:eastAsiaTheme="majorEastAsia" w:hAnsi="Arial" w:cs="Arial"/>
              </w:rPr>
              <w:t xml:space="preserve"> (Event Promotion)</w:t>
            </w:r>
          </w:p>
        </w:tc>
        <w:tc>
          <w:tcPr>
            <w:tcW w:w="6835" w:type="dxa"/>
            <w:tcBorders>
              <w:top w:val="single" w:sz="4" w:space="0" w:color="auto"/>
              <w:left w:val="single" w:sz="4" w:space="0" w:color="auto"/>
              <w:bottom w:val="single" w:sz="4" w:space="0" w:color="auto"/>
              <w:right w:val="single" w:sz="4" w:space="0" w:color="auto"/>
            </w:tcBorders>
            <w:vAlign w:val="center"/>
            <w:hideMark/>
          </w:tcPr>
          <w:p w14:paraId="72E7D73A" w14:textId="77777777" w:rsidR="00FE21F6" w:rsidRDefault="00FE21F6" w:rsidP="3096C434">
            <w:pPr>
              <w:pStyle w:val="paragraph"/>
              <w:spacing w:before="0" w:beforeAutospacing="0" w:after="0" w:afterAutospacing="0"/>
              <w:textAlignment w:val="baseline"/>
              <w:rPr>
                <w:rStyle w:val="normaltextrun"/>
                <w:rFonts w:ascii="Arial" w:eastAsiaTheme="majorEastAsia" w:hAnsi="Arial" w:cs="Arial"/>
              </w:rPr>
            </w:pPr>
            <w:r w:rsidRPr="3096C434">
              <w:rPr>
                <w:rStyle w:val="normaltextrun"/>
                <w:rFonts w:ascii="Arial" w:eastAsiaTheme="majorEastAsia" w:hAnsi="Arial" w:cs="Arial"/>
              </w:rPr>
              <w:t xml:space="preserve">Join </w:t>
            </w:r>
            <w:r w:rsidRPr="3096C434">
              <w:rPr>
                <w:rStyle w:val="normaltextrun"/>
                <w:rFonts w:ascii="Arial" w:eastAsiaTheme="majorEastAsia" w:hAnsi="Arial" w:cs="Arial"/>
                <w:highlight w:val="yellow"/>
              </w:rPr>
              <w:t>(INSERT COURT/JUDGE/ORGANIZATION NAME)</w:t>
            </w:r>
            <w:r w:rsidRPr="3096C434">
              <w:rPr>
                <w:rStyle w:val="normaltextrun"/>
                <w:rFonts w:ascii="Arial" w:eastAsiaTheme="majorEastAsia" w:hAnsi="Arial" w:cs="Arial"/>
              </w:rPr>
              <w:t xml:space="preserve"> for a #NationalAdoptionDay event at </w:t>
            </w:r>
            <w:r w:rsidRPr="3096C434">
              <w:rPr>
                <w:rStyle w:val="normaltextrun"/>
                <w:rFonts w:ascii="Arial" w:eastAsiaTheme="majorEastAsia" w:hAnsi="Arial" w:cs="Arial"/>
                <w:highlight w:val="yellow"/>
              </w:rPr>
              <w:t>(INSERT LOCATION)</w:t>
            </w:r>
            <w:r w:rsidRPr="3096C434">
              <w:rPr>
                <w:rStyle w:val="normaltextrun"/>
                <w:rFonts w:ascii="Arial" w:eastAsiaTheme="majorEastAsia" w:hAnsi="Arial" w:cs="Arial"/>
              </w:rPr>
              <w:t xml:space="preserve"> to celebrate new families coming together through #FosterCareAdoption and raise awareness of the </w:t>
            </w:r>
            <w:r w:rsidR="00C506F2" w:rsidRPr="3096C434">
              <w:rPr>
                <w:rStyle w:val="normaltextrun"/>
                <w:rFonts w:ascii="Arial" w:eastAsiaTheme="majorEastAsia" w:hAnsi="Arial" w:cs="Arial"/>
              </w:rPr>
              <w:t>1</w:t>
            </w:r>
            <w:r w:rsidR="2F6FC6E2" w:rsidRPr="3096C434">
              <w:rPr>
                <w:rStyle w:val="normaltextrun"/>
                <w:rFonts w:ascii="Arial" w:eastAsiaTheme="majorEastAsia" w:hAnsi="Arial" w:cs="Arial"/>
              </w:rPr>
              <w:t>08</w:t>
            </w:r>
            <w:r w:rsidRPr="3096C434">
              <w:rPr>
                <w:rStyle w:val="normaltextrun"/>
                <w:rFonts w:ascii="Arial" w:eastAsiaTheme="majorEastAsia" w:hAnsi="Arial" w:cs="Arial"/>
              </w:rPr>
              <w:t>,000+ young people in #FosterCare across the U.S. still waiting for a permanent home. Learn more using the #LinkInBio or by following @DTFA.</w:t>
            </w:r>
          </w:p>
          <w:p w14:paraId="3FBC468D" w14:textId="77777777" w:rsidR="00483727" w:rsidRDefault="00483727" w:rsidP="3096C434">
            <w:pPr>
              <w:pStyle w:val="paragraph"/>
              <w:spacing w:before="0" w:beforeAutospacing="0" w:after="0" w:afterAutospacing="0"/>
              <w:textAlignment w:val="baseline"/>
              <w:rPr>
                <w:rStyle w:val="normaltextrun"/>
                <w:rFonts w:ascii="Arial" w:eastAsiaTheme="majorEastAsia" w:hAnsi="Arial" w:cs="Arial"/>
                <w:b/>
                <w:bCs/>
              </w:rPr>
            </w:pPr>
          </w:p>
          <w:p w14:paraId="42D78753" w14:textId="77777777" w:rsidR="00483727" w:rsidRDefault="00483727" w:rsidP="3096C434">
            <w:pPr>
              <w:pStyle w:val="paragraph"/>
              <w:spacing w:before="0" w:beforeAutospacing="0" w:after="0" w:afterAutospacing="0"/>
              <w:textAlignment w:val="baseline"/>
              <w:rPr>
                <w:rStyle w:val="normaltextrun"/>
                <w:rFonts w:ascii="Arial" w:eastAsiaTheme="majorEastAsia" w:hAnsi="Arial" w:cs="Arial"/>
              </w:rPr>
            </w:pPr>
            <w:r w:rsidRPr="3096C434">
              <w:rPr>
                <w:rStyle w:val="normaltextrun"/>
                <w:rFonts w:ascii="Arial" w:eastAsiaTheme="majorEastAsia" w:hAnsi="Arial" w:cs="Arial"/>
              </w:rPr>
              <w:t xml:space="preserve">(#LinkInBio — </w:t>
            </w:r>
            <w:hyperlink r:id="rId14" w:history="1">
              <w:r w:rsidRPr="3096C434">
                <w:rPr>
                  <w:rStyle w:val="Hyperlink"/>
                  <w:rFonts w:ascii="Arial" w:eastAsiaTheme="majorEastAsia" w:hAnsi="Arial" w:cs="Arial"/>
                </w:rPr>
                <w:t>www.nationaladoptionday.org</w:t>
              </w:r>
            </w:hyperlink>
            <w:r w:rsidRPr="3096C434">
              <w:rPr>
                <w:rStyle w:val="normaltextrun"/>
                <w:rFonts w:ascii="Arial" w:eastAsiaTheme="majorEastAsia" w:hAnsi="Arial" w:cs="Arial"/>
              </w:rPr>
              <w:t xml:space="preserve">) </w:t>
            </w:r>
          </w:p>
          <w:p w14:paraId="1CFEBBCE" w14:textId="61F72020" w:rsidR="00483727" w:rsidRPr="00285904" w:rsidRDefault="00483727" w:rsidP="61A343BA">
            <w:pPr>
              <w:pStyle w:val="paragraph"/>
              <w:spacing w:before="0" w:beforeAutospacing="0" w:after="0" w:afterAutospacing="0"/>
              <w:textAlignment w:val="baseline"/>
              <w:rPr>
                <w:rStyle w:val="normaltextrun"/>
                <w:rFonts w:ascii="Arial" w:eastAsiaTheme="majorEastAsia" w:hAnsi="Arial" w:cs="Arial"/>
                <w:b/>
                <w:bCs/>
              </w:rPr>
            </w:pPr>
          </w:p>
        </w:tc>
      </w:tr>
      <w:tr w:rsidR="009E2AFF" w:rsidRPr="00285904" w14:paraId="2A0F6BF7" w14:textId="77777777" w:rsidTr="3096C434">
        <w:trPr>
          <w:trHeight w:val="1763"/>
        </w:trPr>
        <w:tc>
          <w:tcPr>
            <w:tcW w:w="2515" w:type="dxa"/>
            <w:tcBorders>
              <w:top w:val="single" w:sz="4" w:space="0" w:color="auto"/>
              <w:left w:val="single" w:sz="4" w:space="0" w:color="auto"/>
              <w:bottom w:val="single" w:sz="4" w:space="0" w:color="auto"/>
              <w:right w:val="single" w:sz="4" w:space="0" w:color="auto"/>
            </w:tcBorders>
            <w:vAlign w:val="center"/>
          </w:tcPr>
          <w:p w14:paraId="3E197585" w14:textId="06B4F3FE" w:rsidR="009E2AFF" w:rsidRPr="007A755B" w:rsidRDefault="009E2AFF">
            <w:pPr>
              <w:pStyle w:val="paragraph"/>
              <w:spacing w:before="0" w:beforeAutospacing="0" w:after="0" w:afterAutospacing="0"/>
              <w:textAlignment w:val="baseline"/>
              <w:rPr>
                <w:rStyle w:val="normaltextrun"/>
                <w:rFonts w:ascii="Arial" w:eastAsiaTheme="majorEastAsia" w:hAnsi="Arial" w:cs="Arial"/>
              </w:rPr>
            </w:pPr>
            <w:r w:rsidRPr="007A755B">
              <w:rPr>
                <w:rStyle w:val="normaltextrun"/>
                <w:rFonts w:ascii="Arial" w:eastAsiaTheme="majorEastAsia" w:hAnsi="Arial" w:cs="Arial"/>
              </w:rPr>
              <w:t xml:space="preserve">Option </w:t>
            </w:r>
            <w:r w:rsidR="00ED7BFC">
              <w:rPr>
                <w:rStyle w:val="normaltextrun"/>
                <w:rFonts w:ascii="Arial" w:eastAsiaTheme="majorEastAsia" w:hAnsi="Arial" w:cs="Arial"/>
              </w:rPr>
              <w:t>4</w:t>
            </w:r>
            <w:r w:rsidR="00D826D1" w:rsidRPr="007A755B">
              <w:rPr>
                <w:rStyle w:val="normaltextrun"/>
                <w:rFonts w:ascii="Arial" w:eastAsiaTheme="majorEastAsia" w:hAnsi="Arial" w:cs="Arial"/>
              </w:rPr>
              <w:t xml:space="preserve"> (Post-Event)</w:t>
            </w:r>
          </w:p>
        </w:tc>
        <w:tc>
          <w:tcPr>
            <w:tcW w:w="6835" w:type="dxa"/>
            <w:tcBorders>
              <w:top w:val="single" w:sz="4" w:space="0" w:color="auto"/>
              <w:left w:val="single" w:sz="4" w:space="0" w:color="auto"/>
              <w:bottom w:val="single" w:sz="4" w:space="0" w:color="auto"/>
              <w:right w:val="single" w:sz="4" w:space="0" w:color="auto"/>
            </w:tcBorders>
            <w:vAlign w:val="center"/>
          </w:tcPr>
          <w:p w14:paraId="71BE3BF7" w14:textId="7ADF4046" w:rsidR="009E2AFF" w:rsidRPr="00285904" w:rsidRDefault="1A491F6F" w:rsidP="61A343BA">
            <w:pPr>
              <w:pStyle w:val="paragraph"/>
              <w:spacing w:before="0" w:beforeAutospacing="0" w:after="0" w:afterAutospacing="0"/>
              <w:textAlignment w:val="baseline"/>
              <w:rPr>
                <w:rStyle w:val="normaltextrun"/>
                <w:rFonts w:ascii="Arial" w:eastAsiaTheme="majorEastAsia" w:hAnsi="Arial" w:cs="Arial"/>
              </w:rPr>
            </w:pPr>
            <w:r w:rsidRPr="61A343BA">
              <w:rPr>
                <w:rStyle w:val="normaltextrun"/>
                <w:rFonts w:ascii="Arial" w:eastAsiaTheme="majorEastAsia" w:hAnsi="Arial" w:cs="Arial"/>
              </w:rPr>
              <w:t>In recognition of</w:t>
            </w:r>
            <w:r w:rsidR="58576A56" w:rsidRPr="61A343BA">
              <w:rPr>
                <w:rStyle w:val="normaltextrun"/>
                <w:rFonts w:ascii="Arial" w:eastAsiaTheme="majorEastAsia" w:hAnsi="Arial" w:cs="Arial"/>
              </w:rPr>
              <w:t xml:space="preserve"> the 25</w:t>
            </w:r>
            <w:r w:rsidR="58576A56" w:rsidRPr="61A343BA">
              <w:rPr>
                <w:rStyle w:val="normaltextrun"/>
                <w:rFonts w:ascii="Arial" w:eastAsiaTheme="majorEastAsia" w:hAnsi="Arial" w:cs="Arial"/>
                <w:vertAlign w:val="superscript"/>
              </w:rPr>
              <w:t>th</w:t>
            </w:r>
            <w:r w:rsidR="58576A56" w:rsidRPr="61A343BA">
              <w:rPr>
                <w:rStyle w:val="normaltextrun"/>
                <w:rFonts w:ascii="Arial" w:eastAsiaTheme="majorEastAsia" w:hAnsi="Arial" w:cs="Arial"/>
              </w:rPr>
              <w:t xml:space="preserve"> anniversary of</w:t>
            </w:r>
            <w:r w:rsidRPr="61A343BA">
              <w:rPr>
                <w:rStyle w:val="normaltextrun"/>
                <w:rFonts w:ascii="Arial" w:eastAsiaTheme="majorEastAsia" w:hAnsi="Arial" w:cs="Arial"/>
              </w:rPr>
              <w:t xml:space="preserve"> #NationalAdoptionDay, (</w:t>
            </w:r>
            <w:r w:rsidRPr="61A343BA">
              <w:rPr>
                <w:rStyle w:val="normaltextrun"/>
                <w:rFonts w:ascii="Arial" w:eastAsiaTheme="majorEastAsia" w:hAnsi="Arial" w:cs="Arial"/>
                <w:highlight w:val="yellow"/>
              </w:rPr>
              <w:t>INSERT ORGANIZATION NAME</w:t>
            </w:r>
            <w:r w:rsidRPr="61A343BA">
              <w:rPr>
                <w:rStyle w:val="normaltextrun"/>
                <w:rFonts w:ascii="Arial" w:eastAsiaTheme="majorEastAsia" w:hAnsi="Arial" w:cs="Arial"/>
              </w:rPr>
              <w:t>) hosted an event on (</w:t>
            </w:r>
            <w:r w:rsidRPr="61A343BA">
              <w:rPr>
                <w:rStyle w:val="normaltextrun"/>
                <w:rFonts w:ascii="Arial" w:eastAsiaTheme="majorEastAsia" w:hAnsi="Arial" w:cs="Arial"/>
                <w:highlight w:val="yellow"/>
              </w:rPr>
              <w:t>INSERT DATE</w:t>
            </w:r>
            <w:r w:rsidRPr="61A343BA">
              <w:rPr>
                <w:rStyle w:val="normaltextrun"/>
                <w:rFonts w:ascii="Arial" w:eastAsiaTheme="majorEastAsia" w:hAnsi="Arial" w:cs="Arial"/>
              </w:rPr>
              <w:t xml:space="preserve">) to celebrate the adoptions of </w:t>
            </w:r>
            <w:r w:rsidRPr="61A343BA">
              <w:rPr>
                <w:rStyle w:val="normaltextrun"/>
                <w:rFonts w:ascii="Arial" w:eastAsiaTheme="majorEastAsia" w:hAnsi="Arial" w:cs="Arial"/>
                <w:highlight w:val="yellow"/>
              </w:rPr>
              <w:t>(INSERT NUMBER OF CHILDREN FINALIZING ADOPTIONS)</w:t>
            </w:r>
            <w:r w:rsidRPr="61A343BA">
              <w:rPr>
                <w:rStyle w:val="normaltextrun"/>
                <w:rFonts w:ascii="Arial" w:eastAsiaTheme="majorEastAsia" w:hAnsi="Arial" w:cs="Arial"/>
              </w:rPr>
              <w:t xml:space="preserve"> children in #FosterCare. </w:t>
            </w:r>
            <w:r w:rsidR="2EEF5FBB" w:rsidRPr="61A343BA">
              <w:rPr>
                <w:rStyle w:val="normaltextrun"/>
                <w:rFonts w:ascii="Arial" w:eastAsiaTheme="majorEastAsia" w:hAnsi="Arial" w:cs="Arial"/>
              </w:rPr>
              <w:t>Congratulations to all the families that came together</w:t>
            </w:r>
            <w:r w:rsidR="4460A268" w:rsidRPr="61A343BA">
              <w:rPr>
                <w:rStyle w:val="normaltextrun"/>
                <w:rFonts w:ascii="Arial" w:eastAsiaTheme="majorEastAsia" w:hAnsi="Arial" w:cs="Arial"/>
              </w:rPr>
              <w:t xml:space="preserve"> </w:t>
            </w:r>
            <w:r w:rsidR="29BF9B64" w:rsidRPr="61A343BA">
              <w:rPr>
                <w:rStyle w:val="normaltextrun"/>
                <w:rFonts w:ascii="Arial" w:eastAsiaTheme="majorEastAsia" w:hAnsi="Arial" w:cs="Arial"/>
              </w:rPr>
              <w:t>during this event and National Adoption Day events</w:t>
            </w:r>
            <w:r w:rsidR="4460A268" w:rsidRPr="61A343BA">
              <w:rPr>
                <w:rStyle w:val="normaltextrun"/>
                <w:rFonts w:ascii="Arial" w:eastAsiaTheme="majorEastAsia" w:hAnsi="Arial" w:cs="Arial"/>
              </w:rPr>
              <w:t xml:space="preserve"> across the country</w:t>
            </w:r>
            <w:r w:rsidR="2EEF5FBB" w:rsidRPr="61A343BA">
              <w:rPr>
                <w:rStyle w:val="normaltextrun"/>
                <w:rFonts w:ascii="Arial" w:eastAsiaTheme="majorEastAsia" w:hAnsi="Arial" w:cs="Arial"/>
              </w:rPr>
              <w:t xml:space="preserve">. </w:t>
            </w:r>
            <w:r w:rsidRPr="61A343BA">
              <w:rPr>
                <w:rStyle w:val="normaltextrun"/>
                <w:rFonts w:ascii="Arial" w:eastAsiaTheme="majorEastAsia" w:hAnsi="Arial" w:cs="Arial"/>
              </w:rPr>
              <w:t>Learn more at nationaladoptionday.org (</w:t>
            </w:r>
            <w:r w:rsidRPr="61A343BA">
              <w:rPr>
                <w:rStyle w:val="normaltextrun"/>
                <w:rFonts w:ascii="Arial" w:eastAsiaTheme="majorEastAsia" w:hAnsi="Arial" w:cs="Arial"/>
                <w:highlight w:val="yellow"/>
              </w:rPr>
              <w:t>OR ORGANIZATION URL</w:t>
            </w:r>
            <w:r w:rsidRPr="61A343BA">
              <w:rPr>
                <w:rStyle w:val="normaltextrun"/>
                <w:rFonts w:ascii="Arial" w:eastAsiaTheme="majorEastAsia" w:hAnsi="Arial" w:cs="Arial"/>
              </w:rPr>
              <w:t>)</w:t>
            </w:r>
          </w:p>
        </w:tc>
      </w:tr>
    </w:tbl>
    <w:p w14:paraId="62641CF0" w14:textId="77777777" w:rsidR="00570B2B" w:rsidRDefault="00570B2B" w:rsidP="006D7BEF"/>
    <w:sectPr w:rsidR="00570B2B" w:rsidSect="00FF0D2F">
      <w:footerReference w:type="default" r:id="rId15"/>
      <w:headerReference w:type="first" r:id="rId16"/>
      <w:footerReference w:type="first" r:id="rId17"/>
      <w:pgSz w:w="12240" w:h="15840"/>
      <w:pgMar w:top="1440" w:right="1440" w:bottom="1440" w:left="1440" w:header="720" w:footer="3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F98529" w14:textId="77777777" w:rsidR="0052225B" w:rsidRDefault="0052225B" w:rsidP="00FF0D2F">
      <w:r>
        <w:separator/>
      </w:r>
    </w:p>
  </w:endnote>
  <w:endnote w:type="continuationSeparator" w:id="0">
    <w:p w14:paraId="135F8DAF" w14:textId="77777777" w:rsidR="0052225B" w:rsidRDefault="0052225B" w:rsidP="00FF0D2F">
      <w:r>
        <w:continuationSeparator/>
      </w:r>
    </w:p>
  </w:endnote>
  <w:endnote w:type="continuationNotice" w:id="1">
    <w:p w14:paraId="328E1D42" w14:textId="77777777" w:rsidR="0052225B" w:rsidRDefault="005222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C3DBA" w14:textId="35B661F8" w:rsidR="00FF0D2F" w:rsidRDefault="00D82F18">
    <w:pPr>
      <w:pStyle w:val="Footer"/>
    </w:pPr>
    <w:r>
      <w:rPr>
        <w:noProof/>
      </w:rPr>
      <w:drawing>
        <wp:anchor distT="0" distB="0" distL="114300" distR="114300" simplePos="0" relativeHeight="251658242" behindDoc="1" locked="0" layoutInCell="1" allowOverlap="1" wp14:anchorId="38FDCA1B" wp14:editId="216B502A">
          <wp:simplePos x="0" y="0"/>
          <wp:positionH relativeFrom="column">
            <wp:posOffset>-499745</wp:posOffset>
          </wp:positionH>
          <wp:positionV relativeFrom="paragraph">
            <wp:posOffset>-429260</wp:posOffset>
          </wp:positionV>
          <wp:extent cx="7392670" cy="422910"/>
          <wp:effectExtent l="0" t="0" r="0" b="0"/>
          <wp:wrapTopAndBottom/>
          <wp:docPr id="1066926948" name="Picture 10669269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6926948" name="Picture 1066926948"/>
                  <pic:cNvPicPr/>
                </pic:nvPicPr>
                <pic:blipFill>
                  <a:blip r:embed="rId1">
                    <a:extLst>
                      <a:ext uri="{28A0092B-C50C-407E-A947-70E740481C1C}">
                        <a14:useLocalDpi xmlns:a14="http://schemas.microsoft.com/office/drawing/2010/main" val="0"/>
                      </a:ext>
                    </a:extLst>
                  </a:blip>
                  <a:stretch>
                    <a:fillRect/>
                  </a:stretch>
                </pic:blipFill>
                <pic:spPr>
                  <a:xfrm>
                    <a:off x="0" y="0"/>
                    <a:ext cx="7392670" cy="422910"/>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838E4F" w14:textId="77777777" w:rsidR="00FF0D2F" w:rsidRDefault="00FF0D2F">
    <w:pPr>
      <w:pStyle w:val="Footer"/>
    </w:pPr>
    <w:r>
      <w:rPr>
        <w:noProof/>
      </w:rPr>
      <w:drawing>
        <wp:anchor distT="0" distB="0" distL="114300" distR="114300" simplePos="0" relativeHeight="251658240" behindDoc="1" locked="0" layoutInCell="1" allowOverlap="1" wp14:anchorId="1F57FEDC" wp14:editId="659337D3">
          <wp:simplePos x="0" y="0"/>
          <wp:positionH relativeFrom="column">
            <wp:posOffset>-531022</wp:posOffset>
          </wp:positionH>
          <wp:positionV relativeFrom="paragraph">
            <wp:posOffset>-440055</wp:posOffset>
          </wp:positionV>
          <wp:extent cx="7392670" cy="423545"/>
          <wp:effectExtent l="0" t="0" r="0" b="0"/>
          <wp:wrapTopAndBottom/>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extLst>
                      <a:ext uri="{28A0092B-C50C-407E-A947-70E740481C1C}">
                        <a14:useLocalDpi xmlns:a14="http://schemas.microsoft.com/office/drawing/2010/main" val="0"/>
                      </a:ext>
                    </a:extLst>
                  </a:blip>
                  <a:stretch>
                    <a:fillRect/>
                  </a:stretch>
                </pic:blipFill>
                <pic:spPr>
                  <a:xfrm>
                    <a:off x="0" y="0"/>
                    <a:ext cx="7392670" cy="42354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7FD224" w14:textId="77777777" w:rsidR="0052225B" w:rsidRDefault="0052225B" w:rsidP="00FF0D2F">
      <w:r>
        <w:separator/>
      </w:r>
    </w:p>
  </w:footnote>
  <w:footnote w:type="continuationSeparator" w:id="0">
    <w:p w14:paraId="55AA0537" w14:textId="77777777" w:rsidR="0052225B" w:rsidRDefault="0052225B" w:rsidP="00FF0D2F">
      <w:r>
        <w:continuationSeparator/>
      </w:r>
    </w:p>
  </w:footnote>
  <w:footnote w:type="continuationNotice" w:id="1">
    <w:p w14:paraId="1AB8A090" w14:textId="77777777" w:rsidR="0052225B" w:rsidRDefault="0052225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FBD01D" w14:textId="77777777" w:rsidR="00FF0D2F" w:rsidRDefault="00FF0D2F" w:rsidP="00FF0D2F">
    <w:pPr>
      <w:pStyle w:val="Header"/>
      <w:jc w:val="center"/>
    </w:pPr>
    <w:r>
      <w:rPr>
        <w:noProof/>
      </w:rPr>
      <w:drawing>
        <wp:anchor distT="0" distB="0" distL="114300" distR="114300" simplePos="0" relativeHeight="251658241" behindDoc="0" locked="0" layoutInCell="1" allowOverlap="1" wp14:anchorId="3E7823C5" wp14:editId="22011A3B">
          <wp:simplePos x="0" y="0"/>
          <wp:positionH relativeFrom="margin">
            <wp:align>center</wp:align>
          </wp:positionH>
          <wp:positionV relativeFrom="paragraph">
            <wp:posOffset>-77470</wp:posOffset>
          </wp:positionV>
          <wp:extent cx="3120390" cy="678815"/>
          <wp:effectExtent l="0" t="0" r="3810" b="0"/>
          <wp:wrapTopAndBottom/>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NAD_Letterhead-Header.png"/>
                  <pic:cNvPicPr/>
                </pic:nvPicPr>
                <pic:blipFill>
                  <a:blip r:embed="rId1">
                    <a:extLst>
                      <a:ext uri="{28A0092B-C50C-407E-A947-70E740481C1C}">
                        <a14:useLocalDpi xmlns:a14="http://schemas.microsoft.com/office/drawing/2010/main" val="0"/>
                      </a:ext>
                    </a:extLst>
                  </a:blip>
                  <a:stretch>
                    <a:fillRect/>
                  </a:stretch>
                </pic:blipFill>
                <pic:spPr>
                  <a:xfrm>
                    <a:off x="0" y="0"/>
                    <a:ext cx="3120390" cy="67881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ED1EBD"/>
    <w:multiLevelType w:val="hybridMultilevel"/>
    <w:tmpl w:val="ED1CD1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1232EEC"/>
    <w:multiLevelType w:val="hybridMultilevel"/>
    <w:tmpl w:val="92180A8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31382108">
    <w:abstractNumId w:val="0"/>
  </w:num>
  <w:num w:numId="2" w16cid:durableId="1012800041">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Laura Carpenter">
    <w15:presenceInfo w15:providerId="AD" w15:userId="S::Laura.Carpenter@davethomasfoundation.org::fd1c8dd3-c2b7-4985-aad2-1a377c72069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288A"/>
    <w:rsid w:val="00055AA5"/>
    <w:rsid w:val="00075537"/>
    <w:rsid w:val="00086A63"/>
    <w:rsid w:val="000C7CBF"/>
    <w:rsid w:val="000E4C06"/>
    <w:rsid w:val="000E62A3"/>
    <w:rsid w:val="001C0BA4"/>
    <w:rsid w:val="001D40B5"/>
    <w:rsid w:val="001D4B7A"/>
    <w:rsid w:val="001F2AD7"/>
    <w:rsid w:val="00203D4B"/>
    <w:rsid w:val="00205A68"/>
    <w:rsid w:val="00262FF2"/>
    <w:rsid w:val="00282129"/>
    <w:rsid w:val="00282B98"/>
    <w:rsid w:val="00285904"/>
    <w:rsid w:val="002C5896"/>
    <w:rsid w:val="002C7D45"/>
    <w:rsid w:val="002E215A"/>
    <w:rsid w:val="00327C97"/>
    <w:rsid w:val="00370881"/>
    <w:rsid w:val="003B6ABC"/>
    <w:rsid w:val="003E52E0"/>
    <w:rsid w:val="003F3BFC"/>
    <w:rsid w:val="0041288A"/>
    <w:rsid w:val="00413D6C"/>
    <w:rsid w:val="00415D87"/>
    <w:rsid w:val="00452883"/>
    <w:rsid w:val="0046401E"/>
    <w:rsid w:val="004647C3"/>
    <w:rsid w:val="00483727"/>
    <w:rsid w:val="004B04CA"/>
    <w:rsid w:val="004B2A56"/>
    <w:rsid w:val="004F6B91"/>
    <w:rsid w:val="0052225B"/>
    <w:rsid w:val="005243D2"/>
    <w:rsid w:val="00570B2B"/>
    <w:rsid w:val="005739E8"/>
    <w:rsid w:val="005C0374"/>
    <w:rsid w:val="00610C55"/>
    <w:rsid w:val="006A5E30"/>
    <w:rsid w:val="006B0642"/>
    <w:rsid w:val="006D0247"/>
    <w:rsid w:val="006D7BEF"/>
    <w:rsid w:val="006E0DF1"/>
    <w:rsid w:val="0070197E"/>
    <w:rsid w:val="00727037"/>
    <w:rsid w:val="007351E6"/>
    <w:rsid w:val="007542A1"/>
    <w:rsid w:val="00766979"/>
    <w:rsid w:val="007A00EE"/>
    <w:rsid w:val="007A644F"/>
    <w:rsid w:val="007A755B"/>
    <w:rsid w:val="007B634A"/>
    <w:rsid w:val="007D7EC8"/>
    <w:rsid w:val="007E53D5"/>
    <w:rsid w:val="008367C2"/>
    <w:rsid w:val="008502BE"/>
    <w:rsid w:val="008A6B36"/>
    <w:rsid w:val="008D16C7"/>
    <w:rsid w:val="00930420"/>
    <w:rsid w:val="009356AB"/>
    <w:rsid w:val="00936AFC"/>
    <w:rsid w:val="00971F7A"/>
    <w:rsid w:val="009B7067"/>
    <w:rsid w:val="009C7928"/>
    <w:rsid w:val="009E2AFF"/>
    <w:rsid w:val="00A017CB"/>
    <w:rsid w:val="00A16EF2"/>
    <w:rsid w:val="00A32F94"/>
    <w:rsid w:val="00A47759"/>
    <w:rsid w:val="00A51844"/>
    <w:rsid w:val="00A57300"/>
    <w:rsid w:val="00A75379"/>
    <w:rsid w:val="00A97F81"/>
    <w:rsid w:val="00AD2BAE"/>
    <w:rsid w:val="00AF26B3"/>
    <w:rsid w:val="00B253D2"/>
    <w:rsid w:val="00B35DC5"/>
    <w:rsid w:val="00B66C5D"/>
    <w:rsid w:val="00BB0902"/>
    <w:rsid w:val="00BB59B4"/>
    <w:rsid w:val="00BC21CC"/>
    <w:rsid w:val="00C035F8"/>
    <w:rsid w:val="00C37301"/>
    <w:rsid w:val="00C40992"/>
    <w:rsid w:val="00C4333C"/>
    <w:rsid w:val="00C506F2"/>
    <w:rsid w:val="00CA2E7B"/>
    <w:rsid w:val="00CB2054"/>
    <w:rsid w:val="00CC1DE6"/>
    <w:rsid w:val="00D06E9D"/>
    <w:rsid w:val="00D15BB3"/>
    <w:rsid w:val="00D27E46"/>
    <w:rsid w:val="00D31C75"/>
    <w:rsid w:val="00D826D1"/>
    <w:rsid w:val="00D82F18"/>
    <w:rsid w:val="00D87E66"/>
    <w:rsid w:val="00DC7CED"/>
    <w:rsid w:val="00DE2D94"/>
    <w:rsid w:val="00DF0947"/>
    <w:rsid w:val="00DF1E73"/>
    <w:rsid w:val="00DF2940"/>
    <w:rsid w:val="00E14F81"/>
    <w:rsid w:val="00E45B6B"/>
    <w:rsid w:val="00E54864"/>
    <w:rsid w:val="00ED7BFC"/>
    <w:rsid w:val="00F47AC0"/>
    <w:rsid w:val="00F90A54"/>
    <w:rsid w:val="00FE21F6"/>
    <w:rsid w:val="00FF0D2F"/>
    <w:rsid w:val="00FF1DC0"/>
    <w:rsid w:val="05039153"/>
    <w:rsid w:val="05558AA2"/>
    <w:rsid w:val="0608D16C"/>
    <w:rsid w:val="082BFE0D"/>
    <w:rsid w:val="0AD70742"/>
    <w:rsid w:val="0C05AE5D"/>
    <w:rsid w:val="0EC7AFA5"/>
    <w:rsid w:val="14170C67"/>
    <w:rsid w:val="17F7CE61"/>
    <w:rsid w:val="18D6ACBD"/>
    <w:rsid w:val="1A491F6F"/>
    <w:rsid w:val="1CACB97A"/>
    <w:rsid w:val="25A8C959"/>
    <w:rsid w:val="28DA61DB"/>
    <w:rsid w:val="29BF9B64"/>
    <w:rsid w:val="2EEF5FBB"/>
    <w:rsid w:val="2F6FC6E2"/>
    <w:rsid w:val="2FC6A523"/>
    <w:rsid w:val="301F4857"/>
    <w:rsid w:val="3096C434"/>
    <w:rsid w:val="3D8C93A4"/>
    <w:rsid w:val="4460A268"/>
    <w:rsid w:val="4EB5C057"/>
    <w:rsid w:val="4EEB92A4"/>
    <w:rsid w:val="52BEC22C"/>
    <w:rsid w:val="54E24222"/>
    <w:rsid w:val="570E5BE8"/>
    <w:rsid w:val="58576A56"/>
    <w:rsid w:val="59F522FC"/>
    <w:rsid w:val="61A343BA"/>
    <w:rsid w:val="626AB04D"/>
    <w:rsid w:val="63DD71E0"/>
    <w:rsid w:val="64E409F5"/>
    <w:rsid w:val="69A58EBA"/>
    <w:rsid w:val="6AEFC147"/>
    <w:rsid w:val="75F6EA46"/>
    <w:rsid w:val="7DF2F492"/>
    <w:rsid w:val="7E1B2F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46596C"/>
  <w15:chartTrackingRefBased/>
  <w15:docId w15:val="{C679F9F4-392B-4BE2-BC51-2CC62035C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6AFC"/>
    <w:rPr>
      <w:rFonts w:ascii="Arial" w:hAnsi="Arial"/>
    </w:rPr>
  </w:style>
  <w:style w:type="paragraph" w:styleId="Heading1">
    <w:name w:val="heading 1"/>
    <w:basedOn w:val="Normal"/>
    <w:next w:val="Normal"/>
    <w:link w:val="Heading1Char"/>
    <w:uiPriority w:val="9"/>
    <w:qFormat/>
    <w:rsid w:val="00FF0D2F"/>
    <w:pPr>
      <w:keepNext/>
      <w:keepLines/>
      <w:spacing w:before="240"/>
      <w:outlineLvl w:val="0"/>
    </w:pPr>
    <w:rPr>
      <w:rFonts w:eastAsiaTheme="majorEastAsia" w:cstheme="majorBidi"/>
      <w:color w:val="4B6375"/>
      <w:sz w:val="40"/>
      <w:szCs w:val="32"/>
    </w:rPr>
  </w:style>
  <w:style w:type="paragraph" w:styleId="Heading2">
    <w:name w:val="heading 2"/>
    <w:basedOn w:val="Normal"/>
    <w:next w:val="Normal"/>
    <w:link w:val="Heading2Char"/>
    <w:uiPriority w:val="9"/>
    <w:semiHidden/>
    <w:unhideWhenUsed/>
    <w:qFormat/>
    <w:rsid w:val="00FF0D2F"/>
    <w:pPr>
      <w:keepNext/>
      <w:keepLines/>
      <w:spacing w:before="40"/>
      <w:outlineLvl w:val="1"/>
    </w:pPr>
    <w:rPr>
      <w:rFonts w:eastAsiaTheme="majorEastAsia" w:cstheme="majorBidi"/>
      <w:color w:val="D0202E"/>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F0D2F"/>
    <w:pPr>
      <w:tabs>
        <w:tab w:val="center" w:pos="4680"/>
        <w:tab w:val="right" w:pos="9360"/>
      </w:tabs>
    </w:pPr>
  </w:style>
  <w:style w:type="character" w:customStyle="1" w:styleId="HeaderChar">
    <w:name w:val="Header Char"/>
    <w:basedOn w:val="DefaultParagraphFont"/>
    <w:link w:val="Header"/>
    <w:uiPriority w:val="99"/>
    <w:rsid w:val="00FF0D2F"/>
  </w:style>
  <w:style w:type="paragraph" w:styleId="Footer">
    <w:name w:val="footer"/>
    <w:basedOn w:val="Normal"/>
    <w:link w:val="FooterChar"/>
    <w:uiPriority w:val="99"/>
    <w:unhideWhenUsed/>
    <w:rsid w:val="00FF0D2F"/>
    <w:pPr>
      <w:tabs>
        <w:tab w:val="center" w:pos="4680"/>
        <w:tab w:val="right" w:pos="9360"/>
      </w:tabs>
    </w:pPr>
  </w:style>
  <w:style w:type="character" w:customStyle="1" w:styleId="FooterChar">
    <w:name w:val="Footer Char"/>
    <w:basedOn w:val="DefaultParagraphFont"/>
    <w:link w:val="Footer"/>
    <w:uiPriority w:val="99"/>
    <w:rsid w:val="00FF0D2F"/>
  </w:style>
  <w:style w:type="character" w:customStyle="1" w:styleId="Heading1Char">
    <w:name w:val="Heading 1 Char"/>
    <w:basedOn w:val="DefaultParagraphFont"/>
    <w:link w:val="Heading1"/>
    <w:uiPriority w:val="9"/>
    <w:rsid w:val="00FF0D2F"/>
    <w:rPr>
      <w:rFonts w:ascii="Arial" w:eastAsiaTheme="majorEastAsia" w:hAnsi="Arial" w:cstheme="majorBidi"/>
      <w:color w:val="4B6375"/>
      <w:sz w:val="40"/>
      <w:szCs w:val="32"/>
    </w:rPr>
  </w:style>
  <w:style w:type="character" w:customStyle="1" w:styleId="Heading2Char">
    <w:name w:val="Heading 2 Char"/>
    <w:basedOn w:val="DefaultParagraphFont"/>
    <w:link w:val="Heading2"/>
    <w:uiPriority w:val="9"/>
    <w:semiHidden/>
    <w:rsid w:val="00FF0D2F"/>
    <w:rPr>
      <w:rFonts w:ascii="Arial" w:eastAsiaTheme="majorEastAsia" w:hAnsi="Arial" w:cstheme="majorBidi"/>
      <w:color w:val="D0202E"/>
      <w:sz w:val="28"/>
      <w:szCs w:val="26"/>
    </w:rPr>
  </w:style>
  <w:style w:type="character" w:styleId="SubtleEmphasis">
    <w:name w:val="Subtle Emphasis"/>
    <w:basedOn w:val="DefaultParagraphFont"/>
    <w:uiPriority w:val="19"/>
    <w:rsid w:val="00FF0D2F"/>
    <w:rPr>
      <w:i/>
      <w:iCs/>
      <w:color w:val="404040" w:themeColor="text1" w:themeTint="BF"/>
    </w:rPr>
  </w:style>
  <w:style w:type="character" w:styleId="Emphasis">
    <w:name w:val="Emphasis"/>
    <w:basedOn w:val="DefaultParagraphFont"/>
    <w:uiPriority w:val="20"/>
    <w:rsid w:val="00FF0D2F"/>
    <w:rPr>
      <w:i/>
      <w:iCs/>
    </w:rPr>
  </w:style>
  <w:style w:type="character" w:styleId="Strong">
    <w:name w:val="Strong"/>
    <w:basedOn w:val="DefaultParagraphFont"/>
    <w:uiPriority w:val="22"/>
    <w:rsid w:val="00FF0D2F"/>
    <w:rPr>
      <w:b/>
      <w:bCs/>
    </w:rPr>
  </w:style>
  <w:style w:type="paragraph" w:styleId="Quote">
    <w:name w:val="Quote"/>
    <w:basedOn w:val="Normal"/>
    <w:next w:val="Normal"/>
    <w:link w:val="QuoteChar"/>
    <w:uiPriority w:val="29"/>
    <w:rsid w:val="00FF0D2F"/>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F0D2F"/>
    <w:rPr>
      <w:i/>
      <w:iCs/>
      <w:color w:val="404040" w:themeColor="text1" w:themeTint="BF"/>
    </w:rPr>
  </w:style>
  <w:style w:type="paragraph" w:styleId="NoSpacing">
    <w:name w:val="No Spacing"/>
    <w:link w:val="NoSpacingChar"/>
    <w:uiPriority w:val="1"/>
    <w:qFormat/>
    <w:rsid w:val="00936AFC"/>
    <w:rPr>
      <w:rFonts w:ascii="Arial" w:hAnsi="Arial"/>
    </w:rPr>
  </w:style>
  <w:style w:type="paragraph" w:styleId="ListParagraph">
    <w:name w:val="List Paragraph"/>
    <w:basedOn w:val="Normal"/>
    <w:uiPriority w:val="34"/>
    <w:rsid w:val="006D7BEF"/>
    <w:pPr>
      <w:ind w:left="720"/>
      <w:contextualSpacing/>
    </w:pPr>
  </w:style>
  <w:style w:type="character" w:styleId="Hyperlink">
    <w:name w:val="Hyperlink"/>
    <w:basedOn w:val="DefaultParagraphFont"/>
    <w:uiPriority w:val="99"/>
    <w:unhideWhenUsed/>
    <w:rsid w:val="00D06E9D"/>
    <w:rPr>
      <w:color w:val="0563C1" w:themeColor="hyperlink"/>
      <w:u w:val="single"/>
    </w:rPr>
  </w:style>
  <w:style w:type="character" w:styleId="UnresolvedMention">
    <w:name w:val="Unresolved Mention"/>
    <w:basedOn w:val="DefaultParagraphFont"/>
    <w:uiPriority w:val="99"/>
    <w:semiHidden/>
    <w:unhideWhenUsed/>
    <w:rsid w:val="00D06E9D"/>
    <w:rPr>
      <w:color w:val="605E5C"/>
      <w:shd w:val="clear" w:color="auto" w:fill="E1DFDD"/>
    </w:rPr>
  </w:style>
  <w:style w:type="character" w:customStyle="1" w:styleId="NoSpacingChar">
    <w:name w:val="No Spacing Char"/>
    <w:basedOn w:val="DefaultParagraphFont"/>
    <w:link w:val="NoSpacing"/>
    <w:uiPriority w:val="1"/>
    <w:locked/>
    <w:rsid w:val="00FE21F6"/>
    <w:rPr>
      <w:rFonts w:ascii="Arial" w:hAnsi="Arial"/>
    </w:rPr>
  </w:style>
  <w:style w:type="paragraph" w:customStyle="1" w:styleId="paragraph">
    <w:name w:val="paragraph"/>
    <w:basedOn w:val="Normal"/>
    <w:rsid w:val="00FE21F6"/>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FE21F6"/>
  </w:style>
  <w:style w:type="table" w:styleId="TableGrid">
    <w:name w:val="Table Grid"/>
    <w:basedOn w:val="TableNormal"/>
    <w:uiPriority w:val="39"/>
    <w:rsid w:val="00FE21F6"/>
    <w:rPr>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55AA5"/>
    <w:rPr>
      <w:rFonts w:ascii="Arial" w:hAnsi="Arial"/>
    </w:rPr>
  </w:style>
  <w:style w:type="character" w:styleId="FollowedHyperlink">
    <w:name w:val="FollowedHyperlink"/>
    <w:basedOn w:val="DefaultParagraphFont"/>
    <w:uiPriority w:val="99"/>
    <w:semiHidden/>
    <w:unhideWhenUsed/>
    <w:rsid w:val="00C506F2"/>
    <w:rPr>
      <w:color w:val="954F72" w:themeColor="followedHyperlink"/>
      <w:u w:val="single"/>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Arial" w:hAnsi="Arial"/>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075537"/>
    <w:rPr>
      <w:b/>
      <w:bCs/>
    </w:rPr>
  </w:style>
  <w:style w:type="character" w:customStyle="1" w:styleId="CommentSubjectChar">
    <w:name w:val="Comment Subject Char"/>
    <w:basedOn w:val="CommentTextChar"/>
    <w:link w:val="CommentSubject"/>
    <w:uiPriority w:val="99"/>
    <w:semiHidden/>
    <w:rsid w:val="00075537"/>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86341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youtu.be/BgUCBmPEJvI?si=Tn2rv0wdbl3XwVKi"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nationaladoptionday.org"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youtu.be/BgUCBmPEJvI?si=Tn2rv0wdbl3XwVKi"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youtu.be/BgUCBmPEJvI?si=Tn2rv0wdbl3XwVKi" TargetMode="External"/><Relationship Id="rId19" Type="http://schemas.microsoft.com/office/2011/relationships/people" Target="peop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nationaladoptionday.org"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bb62d88-3d10-46e3-8407-8cd017d5df8d" xsi:nil="true"/>
    <lcf76f155ced4ddcb4097134ff3c332f xmlns="dd243844-78d4-406c-8e43-dfc730699e23">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39B36A764CF254AA2E40E7F90777F9C" ma:contentTypeVersion="18" ma:contentTypeDescription="Create a new document." ma:contentTypeScope="" ma:versionID="84c00189e6265493f3175088b1767be5">
  <xsd:schema xmlns:xsd="http://www.w3.org/2001/XMLSchema" xmlns:xs="http://www.w3.org/2001/XMLSchema" xmlns:p="http://schemas.microsoft.com/office/2006/metadata/properties" xmlns:ns2="dd243844-78d4-406c-8e43-dfc730699e23" xmlns:ns3="abb62d88-3d10-46e3-8407-8cd017d5df8d" targetNamespace="http://schemas.microsoft.com/office/2006/metadata/properties" ma:root="true" ma:fieldsID="b2b8395cf9ae3a4fc1370a9b326bd040" ns2:_="" ns3:_="">
    <xsd:import namespace="dd243844-78d4-406c-8e43-dfc730699e23"/>
    <xsd:import namespace="abb62d88-3d10-46e3-8407-8cd017d5df8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ServiceDateTaken"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243844-78d4-406c-8e43-dfc730699e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ff9651b-bf24-49c9-a4c0-b7fa6177a1e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bb62d88-3d10-46e3-8407-8cd017d5df8d"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d4b902f-a0f0-4bba-bb84-31f53ed308ce}" ma:internalName="TaxCatchAll" ma:showField="CatchAllData" ma:web="abb62d88-3d10-46e3-8407-8cd017d5df8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8122E8F-C47B-4C37-8697-27CFAD9D9CD7}">
  <ds:schemaRefs>
    <ds:schemaRef ds:uri="http://schemas.microsoft.com/office/2006/metadata/properties"/>
    <ds:schemaRef ds:uri="http://schemas.microsoft.com/office/infopath/2007/PartnerControls"/>
    <ds:schemaRef ds:uri="abb62d88-3d10-46e3-8407-8cd017d5df8d"/>
    <ds:schemaRef ds:uri="dd243844-78d4-406c-8e43-dfc730699e23"/>
  </ds:schemaRefs>
</ds:datastoreItem>
</file>

<file path=customXml/itemProps2.xml><?xml version="1.0" encoding="utf-8"?>
<ds:datastoreItem xmlns:ds="http://schemas.openxmlformats.org/officeDocument/2006/customXml" ds:itemID="{66D6BB80-8D19-4C17-AE04-5FAA711A70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243844-78d4-406c-8e43-dfc730699e23"/>
    <ds:schemaRef ds:uri="abb62d88-3d10-46e3-8407-8cd017d5df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18A077-DFEF-4C5B-9F62-D5DF7B56351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1023</Words>
  <Characters>5832</Characters>
  <Application>Microsoft Office Word</Application>
  <DocSecurity>0</DocSecurity>
  <Lines>48</Lines>
  <Paragraphs>13</Paragraphs>
  <ScaleCrop>false</ScaleCrop>
  <Company/>
  <LinksUpToDate>false</LinksUpToDate>
  <CharactersWithSpaces>6842</CharactersWithSpaces>
  <SharedDoc>false</SharedDoc>
  <HLinks>
    <vt:vector size="30" baseType="variant">
      <vt:variant>
        <vt:i4>4128884</vt:i4>
      </vt:variant>
      <vt:variant>
        <vt:i4>12</vt:i4>
      </vt:variant>
      <vt:variant>
        <vt:i4>0</vt:i4>
      </vt:variant>
      <vt:variant>
        <vt:i4>5</vt:i4>
      </vt:variant>
      <vt:variant>
        <vt:lpwstr>http://www.nationaladoptionday.org/</vt:lpwstr>
      </vt:variant>
      <vt:variant>
        <vt:lpwstr/>
      </vt:variant>
      <vt:variant>
        <vt:i4>4849746</vt:i4>
      </vt:variant>
      <vt:variant>
        <vt:i4>9</vt:i4>
      </vt:variant>
      <vt:variant>
        <vt:i4>0</vt:i4>
      </vt:variant>
      <vt:variant>
        <vt:i4>5</vt:i4>
      </vt:variant>
      <vt:variant>
        <vt:lpwstr>https://youtu.be/BgUCBmPEJvI?si=Tn2rv0wdbl3XwVKi</vt:lpwstr>
      </vt:variant>
      <vt:variant>
        <vt:lpwstr/>
      </vt:variant>
      <vt:variant>
        <vt:i4>4128884</vt:i4>
      </vt:variant>
      <vt:variant>
        <vt:i4>6</vt:i4>
      </vt:variant>
      <vt:variant>
        <vt:i4>0</vt:i4>
      </vt:variant>
      <vt:variant>
        <vt:i4>5</vt:i4>
      </vt:variant>
      <vt:variant>
        <vt:lpwstr>http://www.nationaladoptionday.org/</vt:lpwstr>
      </vt:variant>
      <vt:variant>
        <vt:lpwstr/>
      </vt:variant>
      <vt:variant>
        <vt:i4>4849746</vt:i4>
      </vt:variant>
      <vt:variant>
        <vt:i4>3</vt:i4>
      </vt:variant>
      <vt:variant>
        <vt:i4>0</vt:i4>
      </vt:variant>
      <vt:variant>
        <vt:i4>5</vt:i4>
      </vt:variant>
      <vt:variant>
        <vt:lpwstr>https://youtu.be/BgUCBmPEJvI?si=Tn2rv0wdbl3XwVKi</vt:lpwstr>
      </vt:variant>
      <vt:variant>
        <vt:lpwstr/>
      </vt:variant>
      <vt:variant>
        <vt:i4>4849746</vt:i4>
      </vt:variant>
      <vt:variant>
        <vt:i4>0</vt:i4>
      </vt:variant>
      <vt:variant>
        <vt:i4>0</vt:i4>
      </vt:variant>
      <vt:variant>
        <vt:i4>5</vt:i4>
      </vt:variant>
      <vt:variant>
        <vt:lpwstr>https://youtu.be/BgUCBmPEJvI?si=Tn2rv0wdbl3XwVKi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Laura Carpenter</cp:lastModifiedBy>
  <cp:revision>26</cp:revision>
  <dcterms:created xsi:type="dcterms:W3CDTF">2023-10-09T19:09:00Z</dcterms:created>
  <dcterms:modified xsi:type="dcterms:W3CDTF">2024-09-05T14:04:00Z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0x010100B39B36A764CF254AA2E40E7F90777F9C</vt:lpwstr>
  </property>
  <property fmtid="{D5CDD505-2E9C-101B-9397-08002B2CF9AE}" pid="3" name="MediaServiceImageTags">
    <vt:lpwstr/>
  </property>
</Properties>
</file>